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EBACA0" w14:textId="77777777" w:rsidR="00A4488F" w:rsidRPr="00FD24D4" w:rsidRDefault="00A4488F" w:rsidP="00A4488F">
      <w:pPr>
        <w:spacing w:line="240" w:lineRule="auto"/>
        <w:jc w:val="center"/>
        <w:rPr>
          <w:b/>
          <w:bCs/>
        </w:rPr>
      </w:pPr>
      <w:bookmarkStart w:id="0" w:name="_GoBack"/>
      <w:bookmarkEnd w:id="0"/>
      <w:r w:rsidRPr="00FD24D4">
        <w:rPr>
          <w:b/>
          <w:bCs/>
          <w:i/>
          <w:iCs/>
          <w:color w:val="FF0000"/>
        </w:rPr>
        <w:t>(PROJEKT postanowienia zapisane kursywą mogą ulec zmianie, stosownie do rozstrzygnięcia postępowania)</w:t>
      </w:r>
    </w:p>
    <w:p w14:paraId="4325651A" w14:textId="1A1697A6" w:rsidR="00A4488F" w:rsidRDefault="00A4488F" w:rsidP="00EA7A79">
      <w:pPr>
        <w:spacing w:line="240" w:lineRule="auto"/>
        <w:jc w:val="center"/>
        <w:rPr>
          <w:rFonts w:cs="Arial"/>
          <w:b/>
          <w:bCs/>
        </w:rPr>
      </w:pPr>
    </w:p>
    <w:p w14:paraId="6FC478BE" w14:textId="77777777" w:rsidR="00A4488F" w:rsidRDefault="00A4488F" w:rsidP="00EA7A79">
      <w:pPr>
        <w:spacing w:line="240" w:lineRule="auto"/>
        <w:jc w:val="center"/>
        <w:rPr>
          <w:rFonts w:cs="Arial"/>
          <w:b/>
          <w:bCs/>
        </w:rPr>
      </w:pPr>
    </w:p>
    <w:p w14:paraId="6C5B619B" w14:textId="1C3F4ACD" w:rsidR="00E74214" w:rsidRPr="00386F96" w:rsidRDefault="00EF2561" w:rsidP="00EA7A79">
      <w:pPr>
        <w:spacing w:line="240" w:lineRule="auto"/>
        <w:jc w:val="center"/>
        <w:rPr>
          <w:rFonts w:cs="Arial"/>
          <w:b/>
          <w:bCs/>
        </w:rPr>
      </w:pPr>
      <w:r w:rsidRPr="00BC11AE">
        <w:rPr>
          <w:rFonts w:cs="Arial"/>
          <w:b/>
          <w:bCs/>
        </w:rPr>
        <w:t>UMOWA NR …</w:t>
      </w:r>
    </w:p>
    <w:p w14:paraId="6C5B619C" w14:textId="77777777" w:rsidR="00E74214" w:rsidRPr="00386F96" w:rsidRDefault="00EF2561" w:rsidP="00EA7A79">
      <w:pPr>
        <w:spacing w:line="240" w:lineRule="auto"/>
        <w:rPr>
          <w:rFonts w:cs="Arial"/>
          <w:b/>
          <w:bCs/>
        </w:rPr>
      </w:pPr>
      <w:r w:rsidRPr="00BC11AE">
        <w:rPr>
          <w:rFonts w:cs="Arial"/>
          <w:b/>
          <w:bCs/>
        </w:rPr>
        <w:t>„Wykonywanie prac sprzętem budowlanym i transportowym przy pracach Grup Likwidacji Infrastruktury”</w:t>
      </w:r>
    </w:p>
    <w:p w14:paraId="6C5B619D" w14:textId="77777777" w:rsidR="00E74214" w:rsidRPr="00386F96" w:rsidRDefault="00EF2561" w:rsidP="00EA7A79">
      <w:pPr>
        <w:spacing w:line="240" w:lineRule="auto"/>
        <w:rPr>
          <w:rFonts w:cs="Arial"/>
        </w:rPr>
      </w:pPr>
      <w:r w:rsidRPr="00BC11AE">
        <w:rPr>
          <w:rFonts w:cs="Arial"/>
        </w:rPr>
        <w:t>zawarta w dniu …………….. pomiędzy:</w:t>
      </w:r>
    </w:p>
    <w:p w14:paraId="6C5B619E" w14:textId="77777777" w:rsidR="00E74214" w:rsidRDefault="00EF2561" w:rsidP="00EA7A79">
      <w:pPr>
        <w:spacing w:line="240" w:lineRule="auto"/>
        <w:rPr>
          <w:rFonts w:cs="Arial"/>
        </w:rPr>
      </w:pPr>
      <w:r w:rsidRPr="003F6BC5">
        <w:rPr>
          <w:rFonts w:cs="Arial"/>
          <w:b/>
          <w:bCs/>
        </w:rPr>
        <w:t xml:space="preserve">ORLEN Spółką Akcyjną </w:t>
      </w:r>
      <w:r w:rsidRPr="00386F96">
        <w:rPr>
          <w:rFonts w:cs="Arial"/>
        </w:rPr>
        <w:t>z siedzibą w Płocku przy</w:t>
      </w:r>
      <w:r w:rsidRPr="00386F96">
        <w:rPr>
          <w:rFonts w:cs="Arial"/>
          <w:b/>
          <w:bCs/>
        </w:rPr>
        <w:t xml:space="preserve"> </w:t>
      </w:r>
      <w:r w:rsidRPr="00386F96">
        <w:rPr>
          <w:rFonts w:cs="Arial"/>
          <w:spacing w:val="2"/>
        </w:rPr>
        <w:t xml:space="preserve">ul. Chemików 7, 09-411 Płock, wpisaną do Rejestru Przedsiębiorców Krajowego Rejestru Sądowego prowadzonego przez Sąd Rejonowy dla Łodzi-Śródmieścia w Łodzi XX Wydział Gospodarczy Krajowego Rejestru Sądowego pod numerem KRS 0000028860, NIP 7740001454, </w:t>
      </w:r>
      <w:r w:rsidRPr="00386F96">
        <w:rPr>
          <w:rFonts w:cs="Arial"/>
        </w:rPr>
        <w:t xml:space="preserve">REGON: 610188201, </w:t>
      </w:r>
      <w:r w:rsidRPr="00386F96">
        <w:rPr>
          <w:rFonts w:cs="Arial"/>
          <w:spacing w:val="2"/>
        </w:rPr>
        <w:t xml:space="preserve">kapitał zakładowy </w:t>
      </w:r>
      <w:r w:rsidRPr="00386F96">
        <w:rPr>
          <w:rFonts w:cs="Arial"/>
        </w:rPr>
        <w:t>1 451 177 561,25 zł</w:t>
      </w:r>
      <w:r w:rsidRPr="00386F96">
        <w:rPr>
          <w:rFonts w:cs="Arial"/>
          <w:spacing w:val="2"/>
        </w:rPr>
        <w:t xml:space="preserve"> opłacony w całości - działającą w ramach oddziału: </w:t>
      </w:r>
      <w:r w:rsidRPr="00386F96">
        <w:rPr>
          <w:rFonts w:cs="Arial"/>
        </w:rPr>
        <w:t xml:space="preserve"> ORLEN Spółka Akcyjna – Oddział </w:t>
      </w:r>
      <w:r w:rsidR="00656CD0" w:rsidRPr="00656CD0">
        <w:rPr>
          <w:rFonts w:cs="Arial"/>
        </w:rPr>
        <w:t xml:space="preserve">Upstream Polska </w:t>
      </w:r>
      <w:r w:rsidRPr="00386F96">
        <w:rPr>
          <w:rFonts w:cs="Arial"/>
        </w:rPr>
        <w:t xml:space="preserve"> w Sanoku ul. Sienkiewicza 12, 38-500 Sanok, wpisaną do Bazy danych o</w:t>
      </w:r>
      <w:r w:rsidR="00EA7A79">
        <w:rPr>
          <w:rFonts w:cs="Arial"/>
        </w:rPr>
        <w:t> </w:t>
      </w:r>
      <w:r w:rsidRPr="00386F96">
        <w:rPr>
          <w:rFonts w:cs="Arial"/>
        </w:rPr>
        <w:t xml:space="preserve">produktach i opakowaniach oraz gospodarce odpadami (BDO) pod numerem 000007103 </w:t>
      </w:r>
    </w:p>
    <w:p w14:paraId="6C5B619F" w14:textId="77777777" w:rsidR="00C606D8" w:rsidRPr="00386F96" w:rsidRDefault="00C606D8" w:rsidP="00EA7A79">
      <w:pPr>
        <w:spacing w:line="240" w:lineRule="auto"/>
        <w:rPr>
          <w:rFonts w:cs="Arial"/>
        </w:rPr>
      </w:pPr>
    </w:p>
    <w:p w14:paraId="6C5B61A0" w14:textId="77777777" w:rsidR="00E74214" w:rsidRDefault="00EF2561" w:rsidP="00EA7A79">
      <w:pPr>
        <w:pStyle w:val="Akapitzlist"/>
        <w:numPr>
          <w:ilvl w:val="0"/>
          <w:numId w:val="31"/>
        </w:numPr>
        <w:ind w:left="426" w:hanging="426"/>
        <w:rPr>
          <w:rFonts w:ascii="Arial" w:hAnsi="Arial" w:cs="Arial"/>
        </w:rPr>
      </w:pPr>
      <w:r w:rsidRPr="00010169">
        <w:rPr>
          <w:rFonts w:ascii="Arial" w:hAnsi="Arial" w:cs="Arial"/>
        </w:rPr>
        <w:t xml:space="preserve">…………………………………………, </w:t>
      </w:r>
    </w:p>
    <w:p w14:paraId="6C5B61A1" w14:textId="77777777" w:rsidR="00C606D8" w:rsidRDefault="00C606D8" w:rsidP="00C606D8">
      <w:pPr>
        <w:pStyle w:val="Akapitzlist"/>
        <w:ind w:left="426"/>
        <w:rPr>
          <w:rFonts w:ascii="Arial" w:hAnsi="Arial" w:cs="Arial"/>
        </w:rPr>
      </w:pPr>
    </w:p>
    <w:p w14:paraId="6C5B61A2" w14:textId="77777777" w:rsidR="00C606D8" w:rsidRPr="00010169" w:rsidRDefault="00C606D8" w:rsidP="00C606D8">
      <w:pPr>
        <w:pStyle w:val="Akapitzlist"/>
        <w:ind w:left="426"/>
        <w:rPr>
          <w:rFonts w:ascii="Arial" w:hAnsi="Arial" w:cs="Arial"/>
        </w:rPr>
      </w:pPr>
    </w:p>
    <w:p w14:paraId="6C5B61A3" w14:textId="77777777" w:rsidR="00E74214" w:rsidRPr="00010169" w:rsidRDefault="00EF2561" w:rsidP="00EA7A79">
      <w:pPr>
        <w:pStyle w:val="Akapitzlist"/>
        <w:numPr>
          <w:ilvl w:val="0"/>
          <w:numId w:val="31"/>
        </w:numPr>
        <w:ind w:left="426" w:hanging="426"/>
        <w:rPr>
          <w:rFonts w:ascii="Arial" w:hAnsi="Arial" w:cs="Arial"/>
        </w:rPr>
      </w:pPr>
      <w:r w:rsidRPr="00010169">
        <w:rPr>
          <w:rFonts w:ascii="Arial" w:hAnsi="Arial" w:cs="Arial"/>
        </w:rPr>
        <w:t xml:space="preserve">…………………………………………,               </w:t>
      </w:r>
    </w:p>
    <w:p w14:paraId="6C5B61A4" w14:textId="77777777" w:rsidR="00E74214" w:rsidRPr="00010169" w:rsidRDefault="00EF2561" w:rsidP="00EA7A79">
      <w:pPr>
        <w:spacing w:line="240" w:lineRule="auto"/>
        <w:rPr>
          <w:rFonts w:cs="Arial"/>
        </w:rPr>
      </w:pPr>
      <w:r w:rsidRPr="00010169">
        <w:rPr>
          <w:rFonts w:cs="Arial"/>
        </w:rPr>
        <w:t xml:space="preserve">                 </w:t>
      </w:r>
    </w:p>
    <w:p w14:paraId="6C5B61A5" w14:textId="77777777" w:rsidR="00E74214" w:rsidRPr="00386F96" w:rsidRDefault="00EF2561" w:rsidP="00EA7A79">
      <w:pPr>
        <w:spacing w:line="240" w:lineRule="auto"/>
        <w:rPr>
          <w:rFonts w:cs="Arial"/>
        </w:rPr>
      </w:pPr>
      <w:r w:rsidRPr="00BC11AE">
        <w:rPr>
          <w:rFonts w:cs="Arial"/>
        </w:rPr>
        <w:t xml:space="preserve">zwaną w dalszej części "Zamawiającym’’ </w:t>
      </w:r>
      <w:r w:rsidR="006456AB">
        <w:rPr>
          <w:rFonts w:cs="Arial"/>
        </w:rPr>
        <w:t>lub „ORLEN S</w:t>
      </w:r>
      <w:r w:rsidR="00103BD6">
        <w:rPr>
          <w:rFonts w:cs="Arial"/>
        </w:rPr>
        <w:t>.</w:t>
      </w:r>
      <w:r w:rsidR="006456AB">
        <w:rPr>
          <w:rFonts w:cs="Arial"/>
        </w:rPr>
        <w:t>A</w:t>
      </w:r>
      <w:r w:rsidR="00103BD6">
        <w:rPr>
          <w:rFonts w:cs="Arial"/>
        </w:rPr>
        <w:t>.</w:t>
      </w:r>
      <w:r w:rsidR="006456AB">
        <w:rPr>
          <w:rFonts w:cs="Arial"/>
        </w:rPr>
        <w:t xml:space="preserve">” </w:t>
      </w:r>
    </w:p>
    <w:p w14:paraId="6C5B61A6" w14:textId="77777777" w:rsidR="00E74214" w:rsidRPr="00386F96" w:rsidRDefault="00EF2561" w:rsidP="00EA7A79">
      <w:pPr>
        <w:spacing w:line="240" w:lineRule="auto"/>
        <w:rPr>
          <w:rFonts w:cs="Arial"/>
        </w:rPr>
      </w:pPr>
      <w:r w:rsidRPr="003F6BC5">
        <w:rPr>
          <w:rFonts w:cs="Arial"/>
        </w:rPr>
        <w:t xml:space="preserve">a </w:t>
      </w:r>
    </w:p>
    <w:p w14:paraId="6C5B61A7" w14:textId="77777777" w:rsidR="00E74214" w:rsidRDefault="00EF2561" w:rsidP="1CE0768D">
      <w:pPr>
        <w:spacing w:line="240" w:lineRule="auto"/>
        <w:rPr>
          <w:rFonts w:cs="Arial"/>
          <w:i/>
          <w:iCs/>
        </w:rPr>
      </w:pPr>
      <w:r w:rsidRPr="1CE0768D">
        <w:rPr>
          <w:rFonts w:cs="Arial"/>
          <w:i/>
          <w:iCs/>
        </w:rPr>
        <w:t xml:space="preserve">Konsorcjum firm/Wykonawcą: </w:t>
      </w:r>
    </w:p>
    <w:p w14:paraId="6C5B61A8" w14:textId="77777777" w:rsidR="00C606D8" w:rsidRPr="00386F96" w:rsidRDefault="00C606D8" w:rsidP="00EA7A79">
      <w:pPr>
        <w:spacing w:line="240" w:lineRule="auto"/>
        <w:rPr>
          <w:rFonts w:cs="Arial"/>
          <w:i/>
          <w:iCs/>
        </w:rPr>
      </w:pPr>
    </w:p>
    <w:p w14:paraId="6C5B61A9" w14:textId="77777777" w:rsidR="00E74214" w:rsidRPr="00386F96" w:rsidRDefault="00EF2561" w:rsidP="00EA7A79">
      <w:pPr>
        <w:spacing w:line="240" w:lineRule="auto"/>
        <w:rPr>
          <w:rFonts w:cs="Arial"/>
          <w:b/>
          <w:bCs/>
        </w:rPr>
      </w:pPr>
      <w:r w:rsidRPr="00BC11AE">
        <w:rPr>
          <w:rFonts w:cs="Arial"/>
          <w:b/>
          <w:bCs/>
        </w:rPr>
        <w:t>....................................................................................................................................................</w:t>
      </w:r>
    </w:p>
    <w:p w14:paraId="6C5B61AA" w14:textId="77777777" w:rsidR="00E74214" w:rsidRPr="00010169" w:rsidRDefault="00E74214" w:rsidP="00EA7A79">
      <w:pPr>
        <w:spacing w:line="240" w:lineRule="auto"/>
        <w:rPr>
          <w:rFonts w:cs="Arial"/>
          <w:b/>
          <w:szCs w:val="22"/>
        </w:rPr>
      </w:pPr>
    </w:p>
    <w:p w14:paraId="6C5B61AB" w14:textId="77777777" w:rsidR="00E74214" w:rsidRPr="00386F96" w:rsidRDefault="00EF2561" w:rsidP="00EA7A79">
      <w:pPr>
        <w:spacing w:line="240" w:lineRule="auto"/>
        <w:rPr>
          <w:rFonts w:cs="Arial"/>
        </w:rPr>
      </w:pPr>
      <w:r w:rsidRPr="00BC11AE">
        <w:rPr>
          <w:rFonts w:cs="Arial"/>
        </w:rPr>
        <w:t>(KRS: ................, Sąd Rejonowy ........................, ...............Wydział Gospodarczy Krajowego Rejestru Sądowego), NIP: ............., REGON: .....................,</w:t>
      </w:r>
    </w:p>
    <w:p w14:paraId="6C5B61AC" w14:textId="77777777" w:rsidR="00E74214" w:rsidRPr="00386F96" w:rsidRDefault="00EF2561" w:rsidP="00EA7A79">
      <w:pPr>
        <w:spacing w:line="240" w:lineRule="auto"/>
        <w:rPr>
          <w:rFonts w:cs="Arial"/>
        </w:rPr>
      </w:pPr>
      <w:r w:rsidRPr="00BC11AE">
        <w:rPr>
          <w:rFonts w:cs="Arial"/>
        </w:rPr>
        <w:t>wysokość kapitału zakładowego</w:t>
      </w:r>
      <w:r w:rsidRPr="00010169">
        <w:rPr>
          <w:rFonts w:cs="Arial"/>
          <w:iCs/>
          <w:szCs w:val="22"/>
        </w:rPr>
        <w:tab/>
      </w:r>
      <w:r w:rsidRPr="00BC11AE">
        <w:rPr>
          <w:rFonts w:cs="Arial"/>
        </w:rPr>
        <w:t>– ....................,</w:t>
      </w:r>
    </w:p>
    <w:p w14:paraId="6C5B61AD" w14:textId="77777777" w:rsidR="00E74214" w:rsidRPr="00386F96" w:rsidRDefault="00EF2561" w:rsidP="00EA7A79">
      <w:pPr>
        <w:spacing w:line="240" w:lineRule="auto"/>
        <w:rPr>
          <w:rFonts w:cs="Arial"/>
        </w:rPr>
      </w:pPr>
      <w:r w:rsidRPr="00BC11AE">
        <w:rPr>
          <w:rFonts w:cs="Arial"/>
        </w:rPr>
        <w:t>wysokość kapitału wpłaconego</w:t>
      </w:r>
      <w:r w:rsidRPr="00010169">
        <w:rPr>
          <w:rFonts w:cs="Arial"/>
          <w:iCs/>
          <w:szCs w:val="22"/>
        </w:rPr>
        <w:tab/>
      </w:r>
      <w:r w:rsidRPr="00BC11AE">
        <w:rPr>
          <w:rFonts w:cs="Arial"/>
        </w:rPr>
        <w:t>– .....................</w:t>
      </w:r>
    </w:p>
    <w:p w14:paraId="6C5B61AE" w14:textId="77777777" w:rsidR="00E74214" w:rsidRPr="00386F96" w:rsidRDefault="00EF2561" w:rsidP="00EA7A79">
      <w:pPr>
        <w:spacing w:line="240" w:lineRule="auto"/>
        <w:rPr>
          <w:rFonts w:cs="Arial"/>
        </w:rPr>
      </w:pPr>
      <w:r w:rsidRPr="003F6BC5">
        <w:rPr>
          <w:rFonts w:cs="Arial"/>
        </w:rPr>
        <w:t>reprezentowaną przez:</w:t>
      </w:r>
    </w:p>
    <w:p w14:paraId="6C5B61AF" w14:textId="77777777" w:rsidR="00E74214" w:rsidRPr="00010169" w:rsidRDefault="00E74214" w:rsidP="00EA7A79">
      <w:pPr>
        <w:spacing w:line="240" w:lineRule="auto"/>
        <w:rPr>
          <w:rFonts w:cs="Arial"/>
          <w:szCs w:val="22"/>
        </w:rPr>
      </w:pPr>
    </w:p>
    <w:p w14:paraId="6C5B61B0" w14:textId="77777777" w:rsidR="00E74214" w:rsidRPr="00010169" w:rsidRDefault="00EF2561" w:rsidP="00EA7A79">
      <w:pPr>
        <w:pStyle w:val="Akapitzlist"/>
        <w:numPr>
          <w:ilvl w:val="0"/>
          <w:numId w:val="33"/>
        </w:numPr>
        <w:rPr>
          <w:rFonts w:ascii="Arial" w:hAnsi="Arial" w:cs="Arial"/>
        </w:rPr>
      </w:pPr>
      <w:r w:rsidRPr="00010169">
        <w:rPr>
          <w:rFonts w:ascii="Arial" w:hAnsi="Arial" w:cs="Arial"/>
        </w:rPr>
        <w:t xml:space="preserve">…………………………………………, </w:t>
      </w:r>
    </w:p>
    <w:p w14:paraId="6C5B61B1" w14:textId="77777777" w:rsidR="00E74214" w:rsidRPr="00010169" w:rsidRDefault="00EF2561" w:rsidP="00EA7A79">
      <w:pPr>
        <w:pStyle w:val="Akapitzlist"/>
        <w:numPr>
          <w:ilvl w:val="0"/>
          <w:numId w:val="33"/>
        </w:numPr>
        <w:rPr>
          <w:rFonts w:ascii="Arial" w:hAnsi="Arial" w:cs="Arial"/>
        </w:rPr>
      </w:pPr>
      <w:r w:rsidRPr="00010169">
        <w:rPr>
          <w:rFonts w:ascii="Arial" w:hAnsi="Arial" w:cs="Arial"/>
        </w:rPr>
        <w:t xml:space="preserve">…………………………………………,               </w:t>
      </w:r>
    </w:p>
    <w:p w14:paraId="6C5B61B2" w14:textId="77777777" w:rsidR="00E74214" w:rsidRPr="00386F96" w:rsidRDefault="00EF2561" w:rsidP="1CE0768D">
      <w:pPr>
        <w:spacing w:line="240" w:lineRule="auto"/>
        <w:rPr>
          <w:rFonts w:cs="Arial"/>
          <w:i/>
          <w:iCs/>
        </w:rPr>
      </w:pPr>
      <w:r w:rsidRPr="1CE0768D">
        <w:rPr>
          <w:rFonts w:cs="Arial"/>
          <w:i/>
          <w:iCs/>
          <w:spacing w:val="2"/>
        </w:rPr>
        <w:t>- a których to Członków Konsorcjum oraz Lidera Konsorcjum reprezentuje pełnomocnik na podstawie pełnomocnictwa podpisanego dnia ……………….. r. :</w:t>
      </w:r>
    </w:p>
    <w:p w14:paraId="6C5B61B3" w14:textId="77777777" w:rsidR="00E74214" w:rsidRPr="00010169" w:rsidRDefault="00EF2561" w:rsidP="00EA7A79">
      <w:pPr>
        <w:pStyle w:val="Akapitzlist"/>
        <w:numPr>
          <w:ilvl w:val="0"/>
          <w:numId w:val="32"/>
        </w:numPr>
        <w:rPr>
          <w:rFonts w:ascii="Arial" w:hAnsi="Arial" w:cs="Arial"/>
        </w:rPr>
      </w:pPr>
      <w:r w:rsidRPr="00010169">
        <w:rPr>
          <w:rFonts w:ascii="Arial" w:hAnsi="Arial" w:cs="Arial"/>
        </w:rPr>
        <w:t xml:space="preserve">…………………………………………, </w:t>
      </w:r>
    </w:p>
    <w:p w14:paraId="6C5B61B4" w14:textId="77777777" w:rsidR="00E74214" w:rsidRPr="00010169" w:rsidRDefault="00E74214" w:rsidP="00EA7A79">
      <w:pPr>
        <w:pStyle w:val="Akapitzlist"/>
        <w:ind w:left="426" w:hanging="426"/>
        <w:jc w:val="both"/>
        <w:rPr>
          <w:rFonts w:ascii="Arial" w:hAnsi="Arial" w:cs="Arial"/>
          <w:spacing w:val="2"/>
        </w:rPr>
      </w:pPr>
    </w:p>
    <w:p w14:paraId="6C5B61B5" w14:textId="77777777" w:rsidR="00E74214" w:rsidRPr="00386F96" w:rsidRDefault="00EF2561" w:rsidP="00EA7A79">
      <w:pPr>
        <w:spacing w:line="240" w:lineRule="auto"/>
        <w:rPr>
          <w:rFonts w:cs="Arial"/>
        </w:rPr>
      </w:pPr>
      <w:r w:rsidRPr="00BC11AE">
        <w:rPr>
          <w:rFonts w:cs="Arial"/>
        </w:rPr>
        <w:t xml:space="preserve">zwane/i w dalszej części "Wykonawcą" </w:t>
      </w:r>
      <w:r w:rsidR="006456AB">
        <w:rPr>
          <w:rFonts w:cs="Arial"/>
        </w:rPr>
        <w:t>lub „Kontrahentem”</w:t>
      </w:r>
    </w:p>
    <w:p w14:paraId="6C5B61B6" w14:textId="77777777" w:rsidR="00E74214" w:rsidRDefault="00EF2561" w:rsidP="00EA7A79">
      <w:pPr>
        <w:spacing w:line="240" w:lineRule="auto"/>
        <w:rPr>
          <w:rFonts w:cs="Arial"/>
        </w:rPr>
      </w:pPr>
      <w:r w:rsidRPr="00BC11AE">
        <w:rPr>
          <w:rFonts w:cs="Arial"/>
        </w:rPr>
        <w:t>zwani/e w dalszej części łącznie "Stronami".</w:t>
      </w:r>
    </w:p>
    <w:p w14:paraId="6C5B61B7" w14:textId="77777777" w:rsidR="00C606D8" w:rsidRPr="00386F96" w:rsidRDefault="00C606D8" w:rsidP="00EA7A79">
      <w:pPr>
        <w:spacing w:line="240" w:lineRule="auto"/>
        <w:rPr>
          <w:rFonts w:cs="Arial"/>
          <w:b/>
          <w:bCs/>
        </w:rPr>
      </w:pPr>
    </w:p>
    <w:p w14:paraId="6C5B61B8" w14:textId="77777777" w:rsidR="00E74214" w:rsidRPr="00386F96" w:rsidRDefault="00EF2561" w:rsidP="00EA7A79">
      <w:pPr>
        <w:spacing w:line="240" w:lineRule="auto"/>
        <w:rPr>
          <w:rFonts w:cs="Arial"/>
        </w:rPr>
      </w:pPr>
      <w:r w:rsidRPr="00BC11AE">
        <w:rPr>
          <w:rFonts w:cs="Arial"/>
          <w:b/>
          <w:bCs/>
        </w:rPr>
        <w:t xml:space="preserve">Na wstępie wskazano, że: </w:t>
      </w:r>
    </w:p>
    <w:p w14:paraId="6C5B61B9" w14:textId="77777777" w:rsidR="00E74214" w:rsidRPr="00386F96" w:rsidRDefault="00EF2561" w:rsidP="00EA7A79">
      <w:pPr>
        <w:spacing w:line="240" w:lineRule="auto"/>
        <w:rPr>
          <w:rFonts w:cs="Arial"/>
        </w:rPr>
      </w:pPr>
      <w:r w:rsidRPr="003F6BC5">
        <w:rPr>
          <w:rFonts w:cs="Arial"/>
        </w:rPr>
        <w:t>W wyniku wyboru najkorzystniejszej oferty w postępowaniu o udzielenie zamówienia niepublicznego przeprowadzonego w trybie przetargu nieo</w:t>
      </w:r>
      <w:r w:rsidRPr="00386F96">
        <w:rPr>
          <w:rFonts w:cs="Arial"/>
        </w:rPr>
        <w:t>graniczonego, zgodnie z obowiązująca u Zamawiającego procedurą, Zamawiający powierza Wykonawcy do wykonania zadanie pod nazwą „</w:t>
      </w:r>
      <w:r w:rsidRPr="00386F96">
        <w:rPr>
          <w:rFonts w:cs="Arial"/>
          <w:b/>
          <w:bCs/>
        </w:rPr>
        <w:t>„Wykonywanie prac sprzętem budowlanym i transportowym przy pracach Grup Likwidacji Infrastruktury”</w:t>
      </w:r>
    </w:p>
    <w:p w14:paraId="6C5B61BA" w14:textId="77777777" w:rsidR="00C606D8" w:rsidRDefault="00C606D8" w:rsidP="00EA7A79">
      <w:pPr>
        <w:spacing w:line="240" w:lineRule="auto"/>
        <w:rPr>
          <w:rFonts w:cs="Arial"/>
        </w:rPr>
      </w:pPr>
    </w:p>
    <w:p w14:paraId="6C5B61BB" w14:textId="77777777" w:rsidR="00E74214" w:rsidRPr="00386F96" w:rsidRDefault="00EF2561" w:rsidP="00EA7A79">
      <w:pPr>
        <w:spacing w:line="240" w:lineRule="auto"/>
        <w:rPr>
          <w:rFonts w:cs="Arial"/>
        </w:rPr>
      </w:pPr>
      <w:r w:rsidRPr="00386F96">
        <w:rPr>
          <w:rFonts w:cs="Arial"/>
        </w:rPr>
        <w:t>W związku z powyższym:</w:t>
      </w:r>
    </w:p>
    <w:p w14:paraId="6C5B61BC" w14:textId="77777777" w:rsidR="00E74214" w:rsidRPr="00386F96" w:rsidRDefault="00EF2561" w:rsidP="00EA7A79">
      <w:pPr>
        <w:numPr>
          <w:ilvl w:val="0"/>
          <w:numId w:val="30"/>
        </w:numPr>
        <w:tabs>
          <w:tab w:val="left" w:pos="567"/>
        </w:tabs>
        <w:spacing w:line="240" w:lineRule="auto"/>
        <w:ind w:left="567" w:hanging="567"/>
        <w:rPr>
          <w:rFonts w:cs="Arial"/>
        </w:rPr>
      </w:pPr>
      <w:r w:rsidRPr="00386F96">
        <w:rPr>
          <w:rFonts w:cs="Arial"/>
        </w:rPr>
        <w:lastRenderedPageBreak/>
        <w:t>Wykonawca oświadcza, że: (a) posiada zdolność do zawarcia niniejszej umowy, (b) niniejsza umowa stanowi ważne i prawnie wiążące dla niego zobowiązanie, (c) zawarcie i wykonanie niniejszej umowy nie stanowi naruszenia jakiejkolwiek umowy lub zobowiązania, których stroną jest Wykonawca, jak również nie stanowi naruszenia jakiejkolwiek decyzji administracyjnej, zarządzenia, postanowienia lub wyroku wiążącego Wykonawcę.</w:t>
      </w:r>
    </w:p>
    <w:p w14:paraId="6C5B61BD" w14:textId="77777777" w:rsidR="00E74214" w:rsidRPr="00386F96" w:rsidRDefault="00EF2561" w:rsidP="00EA7A79">
      <w:pPr>
        <w:numPr>
          <w:ilvl w:val="0"/>
          <w:numId w:val="30"/>
        </w:numPr>
        <w:tabs>
          <w:tab w:val="left" w:pos="567"/>
        </w:tabs>
        <w:spacing w:line="240" w:lineRule="auto"/>
        <w:ind w:left="567" w:hanging="567"/>
        <w:rPr>
          <w:rFonts w:cs="Arial"/>
        </w:rPr>
      </w:pPr>
      <w:r w:rsidRPr="00386F96">
        <w:rPr>
          <w:rFonts w:cs="Arial"/>
        </w:rPr>
        <w:t xml:space="preserve">Wykonawca oświadcza i zapewnia, że pozostaje podmiotem prawidłowo utworzonym, istniejącym i działającym zgodnie z prawem oraz że w odniesieniu do Wykonawcy nie został złożony wniosek o ogłoszenie upadłości lub wszczęcie postępowania restrukturyzacyjnego ani nie został postawiony w stan likwidacji a także, że nie znajduje się w sytuacji finansowej mogącej rodzić podstawę do złożenia takich wniosków.  </w:t>
      </w:r>
    </w:p>
    <w:p w14:paraId="6C5B61BE" w14:textId="77777777" w:rsidR="00E74214" w:rsidRDefault="00EF2561" w:rsidP="00EA7A79">
      <w:pPr>
        <w:numPr>
          <w:ilvl w:val="0"/>
          <w:numId w:val="30"/>
        </w:numPr>
        <w:tabs>
          <w:tab w:val="left" w:pos="567"/>
        </w:tabs>
        <w:spacing w:line="240" w:lineRule="auto"/>
        <w:ind w:left="567" w:hanging="567"/>
        <w:rPr>
          <w:rFonts w:cs="Arial"/>
        </w:rPr>
      </w:pPr>
      <w:r w:rsidRPr="00386F96">
        <w:rPr>
          <w:rFonts w:cs="Arial"/>
        </w:rPr>
        <w:t xml:space="preserve">Wykonawca oświadcza i zapewnia, że posiada środki, właściwą wiedzę </w:t>
      </w:r>
      <w:r>
        <w:br/>
      </w:r>
      <w:r w:rsidRPr="00BC11AE">
        <w:rPr>
          <w:rFonts w:cs="Arial"/>
        </w:rPr>
        <w:t xml:space="preserve">i doświadczenie, odpowiednie kwalifikacje zawodowe i wymaganą wiedzę techniczną, </w:t>
      </w:r>
      <w:r w:rsidRPr="00010169">
        <w:rPr>
          <w:rFonts w:cs="Arial"/>
          <w:szCs w:val="22"/>
        </w:rPr>
        <w:br/>
      </w:r>
      <w:r w:rsidRPr="00BC11AE">
        <w:rPr>
          <w:rFonts w:cs="Arial"/>
        </w:rPr>
        <w:t xml:space="preserve">w tym dotyczącą działalności Zamawiającego i standardów prowadzenia działalności przez podmioty takie jak Zamawiający, w zakresie niezbędnym do należytego wykonania niniejszej umowy, a jego sytuacja finansowa pozwala na podjęcie w dobrej wierze zobowiązań wynikających z niniejszej umowy. </w:t>
      </w:r>
    </w:p>
    <w:p w14:paraId="6C5B61BF" w14:textId="77777777" w:rsidR="00C606D8" w:rsidRPr="00130FD4" w:rsidRDefault="00EF2561" w:rsidP="1CE0768D">
      <w:pPr>
        <w:numPr>
          <w:ilvl w:val="0"/>
          <w:numId w:val="30"/>
        </w:numPr>
        <w:tabs>
          <w:tab w:val="left" w:pos="567"/>
        </w:tabs>
        <w:spacing w:after="120" w:line="240" w:lineRule="auto"/>
        <w:ind w:left="567" w:hanging="567"/>
        <w:rPr>
          <w:rFonts w:cs="Arial"/>
        </w:rPr>
      </w:pPr>
      <w:r w:rsidRPr="00130FD4">
        <w:rPr>
          <w:rFonts w:cs="Arial"/>
        </w:rPr>
        <w:t>Wykonawca oświadcza, że posiada odpowiednią wiedzę w zakresie uwarunkowań prawnych niezbędną do prawidłowego wykonania Umowy zgodnie z obowiązującymi przepisami z zakresu ochrony środowiska, w szczególności znane są mu regulacje prawne dotyczące zasad prowadzenia działalności Zamawiającego, ochrony powierzchni ziemi, gospodarki wodno-ściekowej, gospodarki odpadami oraz emisji do powietrza.</w:t>
      </w:r>
    </w:p>
    <w:p w14:paraId="6C5B61C0" w14:textId="77777777" w:rsidR="00C606D8" w:rsidRPr="00386F96" w:rsidRDefault="00C606D8" w:rsidP="00C606D8">
      <w:pPr>
        <w:tabs>
          <w:tab w:val="left" w:pos="567"/>
        </w:tabs>
        <w:spacing w:line="240" w:lineRule="auto"/>
        <w:ind w:left="567"/>
        <w:rPr>
          <w:rFonts w:cs="Arial"/>
        </w:rPr>
      </w:pPr>
    </w:p>
    <w:p w14:paraId="6C5B61C1" w14:textId="77777777" w:rsidR="0038449B" w:rsidRPr="00EC0F2D" w:rsidRDefault="00EF2561" w:rsidP="00EA7A79">
      <w:pPr>
        <w:spacing w:line="240" w:lineRule="auto"/>
        <w:jc w:val="center"/>
        <w:rPr>
          <w:rFonts w:cs="Arial"/>
          <w:b/>
          <w:bCs/>
        </w:rPr>
      </w:pPr>
      <w:r w:rsidRPr="00847D84">
        <w:rPr>
          <w:rFonts w:cs="Arial"/>
          <w:b/>
          <w:bCs/>
        </w:rPr>
        <w:t>§ 1</w:t>
      </w:r>
    </w:p>
    <w:p w14:paraId="6C5B61C2" w14:textId="77777777" w:rsidR="0038449B" w:rsidRPr="00951A3B" w:rsidRDefault="00EF2561" w:rsidP="00EA7A79">
      <w:pPr>
        <w:spacing w:line="240" w:lineRule="auto"/>
        <w:jc w:val="center"/>
        <w:rPr>
          <w:rFonts w:cs="Arial"/>
          <w:b/>
          <w:bCs/>
        </w:rPr>
      </w:pPr>
      <w:r w:rsidRPr="00847D84">
        <w:rPr>
          <w:rFonts w:cs="Arial"/>
          <w:b/>
          <w:bCs/>
        </w:rPr>
        <w:t>Przedmiot umowy</w:t>
      </w:r>
    </w:p>
    <w:p w14:paraId="6C5B61C3" w14:textId="77777777" w:rsidR="0038449B" w:rsidRPr="00951A3B" w:rsidRDefault="00EF2561" w:rsidP="00EA7A79">
      <w:pPr>
        <w:pStyle w:val="Nagwek1"/>
        <w:numPr>
          <w:ilvl w:val="0"/>
          <w:numId w:val="0"/>
        </w:numPr>
        <w:tabs>
          <w:tab w:val="left" w:pos="709"/>
        </w:tabs>
        <w:spacing w:before="0" w:after="0" w:line="240" w:lineRule="auto"/>
        <w:rPr>
          <w:b w:val="0"/>
          <w:bCs w:val="0"/>
          <w:sz w:val="22"/>
          <w:szCs w:val="22"/>
        </w:rPr>
      </w:pPr>
      <w:r w:rsidRPr="00244F41">
        <w:rPr>
          <w:b w:val="0"/>
          <w:bCs w:val="0"/>
          <w:sz w:val="22"/>
          <w:szCs w:val="22"/>
        </w:rPr>
        <w:t xml:space="preserve">Przedmiotem Umowy jest wykonywanie </w:t>
      </w:r>
      <w:r w:rsidR="003F2AE6">
        <w:rPr>
          <w:b w:val="0"/>
          <w:bCs w:val="0"/>
          <w:sz w:val="22"/>
          <w:szCs w:val="22"/>
        </w:rPr>
        <w:t xml:space="preserve">usług </w:t>
      </w:r>
      <w:r w:rsidRPr="00244F41">
        <w:rPr>
          <w:b w:val="0"/>
          <w:bCs w:val="0"/>
          <w:sz w:val="22"/>
          <w:szCs w:val="22"/>
        </w:rPr>
        <w:t xml:space="preserve">sprzętem budowlanym i transportowych z obsługą operatorską określonych w ofercie stanowiącej </w:t>
      </w:r>
      <w:r w:rsidRPr="00386F96">
        <w:rPr>
          <w:sz w:val="22"/>
          <w:szCs w:val="22"/>
        </w:rPr>
        <w:t xml:space="preserve">Załącznik nr </w:t>
      </w:r>
      <w:r w:rsidR="009272AC" w:rsidRPr="00386F96">
        <w:rPr>
          <w:sz w:val="22"/>
          <w:szCs w:val="22"/>
        </w:rPr>
        <w:t>3</w:t>
      </w:r>
      <w:r w:rsidRPr="00244F41">
        <w:rPr>
          <w:b w:val="0"/>
          <w:bCs w:val="0"/>
          <w:sz w:val="22"/>
          <w:szCs w:val="22"/>
        </w:rPr>
        <w:t xml:space="preserve"> do niniejszej Umowy</w:t>
      </w:r>
      <w:r w:rsidR="00666AD3">
        <w:rPr>
          <w:b w:val="0"/>
          <w:bCs w:val="0"/>
          <w:sz w:val="22"/>
          <w:szCs w:val="22"/>
        </w:rPr>
        <w:t xml:space="preserve">, </w:t>
      </w:r>
      <w:r w:rsidRPr="00244F41">
        <w:rPr>
          <w:b w:val="0"/>
          <w:bCs w:val="0"/>
          <w:sz w:val="22"/>
          <w:szCs w:val="22"/>
        </w:rPr>
        <w:t xml:space="preserve">przy pracach realizowanych przez Grupy Likwidacji Infrastruktury Gorlice i Krosno w </w:t>
      </w:r>
      <w:r w:rsidR="00C606D8">
        <w:rPr>
          <w:b w:val="0"/>
          <w:bCs w:val="0"/>
          <w:sz w:val="22"/>
          <w:szCs w:val="22"/>
        </w:rPr>
        <w:t>2026</w:t>
      </w:r>
      <w:r w:rsidR="0090744C">
        <w:rPr>
          <w:b w:val="0"/>
          <w:bCs w:val="0"/>
          <w:sz w:val="22"/>
          <w:szCs w:val="22"/>
        </w:rPr>
        <w:t xml:space="preserve"> </w:t>
      </w:r>
      <w:r w:rsidR="00DA4E3A">
        <w:rPr>
          <w:b w:val="0"/>
          <w:bCs w:val="0"/>
          <w:sz w:val="22"/>
          <w:szCs w:val="22"/>
        </w:rPr>
        <w:t>roku</w:t>
      </w:r>
      <w:r w:rsidRPr="00244F41">
        <w:rPr>
          <w:b w:val="0"/>
          <w:bCs w:val="0"/>
          <w:sz w:val="22"/>
          <w:szCs w:val="22"/>
        </w:rPr>
        <w:t xml:space="preserve">, jak też innych niezbędnych </w:t>
      </w:r>
      <w:r w:rsidR="003F2AE6">
        <w:rPr>
          <w:b w:val="0"/>
          <w:bCs w:val="0"/>
          <w:sz w:val="22"/>
          <w:szCs w:val="22"/>
        </w:rPr>
        <w:t>usług</w:t>
      </w:r>
      <w:r w:rsidRPr="00244F41">
        <w:rPr>
          <w:b w:val="0"/>
          <w:bCs w:val="0"/>
          <w:sz w:val="22"/>
          <w:szCs w:val="22"/>
        </w:rPr>
        <w:t xml:space="preserve"> </w:t>
      </w:r>
      <w:r w:rsidR="0090744C">
        <w:rPr>
          <w:b w:val="0"/>
          <w:bCs w:val="0"/>
          <w:sz w:val="22"/>
          <w:szCs w:val="22"/>
        </w:rPr>
        <w:t xml:space="preserve">w tym okresie, </w:t>
      </w:r>
      <w:r w:rsidRPr="00244F41">
        <w:rPr>
          <w:b w:val="0"/>
          <w:bCs w:val="0"/>
          <w:sz w:val="22"/>
          <w:szCs w:val="22"/>
        </w:rPr>
        <w:t xml:space="preserve">na pozostałym terenie działalności </w:t>
      </w:r>
      <w:r w:rsidR="00F608B2">
        <w:rPr>
          <w:b w:val="0"/>
          <w:bCs w:val="0"/>
          <w:sz w:val="22"/>
          <w:szCs w:val="22"/>
        </w:rPr>
        <w:t xml:space="preserve">Orlen </w:t>
      </w:r>
      <w:r w:rsidR="00F608B2">
        <w:rPr>
          <w:b w:val="0"/>
          <w:bCs w:val="0"/>
          <w:sz w:val="22"/>
          <w:szCs w:val="22"/>
        </w:rPr>
        <w:br/>
        <w:t xml:space="preserve">S.A. - </w:t>
      </w:r>
      <w:r w:rsidRPr="00244F41">
        <w:rPr>
          <w:b w:val="0"/>
          <w:bCs w:val="0"/>
          <w:sz w:val="22"/>
          <w:szCs w:val="22"/>
        </w:rPr>
        <w:t xml:space="preserve">Oddziału </w:t>
      </w:r>
      <w:r w:rsidR="00666AD3">
        <w:rPr>
          <w:b w:val="0"/>
          <w:bCs w:val="0"/>
          <w:sz w:val="22"/>
          <w:szCs w:val="22"/>
        </w:rPr>
        <w:t xml:space="preserve">PGNiG </w:t>
      </w:r>
      <w:r w:rsidRPr="00244F41">
        <w:rPr>
          <w:b w:val="0"/>
          <w:bCs w:val="0"/>
          <w:sz w:val="22"/>
          <w:szCs w:val="22"/>
        </w:rPr>
        <w:t>w Sanoku w zależności od potrzeb</w:t>
      </w:r>
      <w:r w:rsidR="00666AD3">
        <w:rPr>
          <w:b w:val="0"/>
          <w:bCs w:val="0"/>
          <w:sz w:val="22"/>
          <w:szCs w:val="22"/>
        </w:rPr>
        <w:t>,</w:t>
      </w:r>
      <w:r w:rsidRPr="00244F41">
        <w:rPr>
          <w:b w:val="0"/>
          <w:bCs w:val="0"/>
          <w:sz w:val="22"/>
          <w:szCs w:val="22"/>
        </w:rPr>
        <w:t xml:space="preserve"> zgodnie z </w:t>
      </w:r>
      <w:r w:rsidR="00BC11AE">
        <w:rPr>
          <w:b w:val="0"/>
          <w:bCs w:val="0"/>
          <w:sz w:val="22"/>
          <w:szCs w:val="22"/>
        </w:rPr>
        <w:t>Opisem przedmiotu zamówienia stanowiącym</w:t>
      </w:r>
      <w:r w:rsidRPr="00244F41">
        <w:rPr>
          <w:b w:val="0"/>
          <w:bCs w:val="0"/>
          <w:sz w:val="22"/>
          <w:szCs w:val="22"/>
        </w:rPr>
        <w:t xml:space="preserve"> </w:t>
      </w:r>
      <w:r w:rsidRPr="00386F96">
        <w:rPr>
          <w:sz w:val="22"/>
          <w:szCs w:val="22"/>
        </w:rPr>
        <w:t xml:space="preserve">Załącznik nr </w:t>
      </w:r>
      <w:r w:rsidR="009272AC" w:rsidRPr="00386F96">
        <w:rPr>
          <w:sz w:val="22"/>
          <w:szCs w:val="22"/>
        </w:rPr>
        <w:t>1</w:t>
      </w:r>
      <w:r w:rsidRPr="00244F41">
        <w:rPr>
          <w:b w:val="0"/>
          <w:bCs w:val="0"/>
          <w:sz w:val="22"/>
          <w:szCs w:val="22"/>
        </w:rPr>
        <w:t xml:space="preserve"> do Umowy</w:t>
      </w:r>
      <w:r w:rsidR="0090744C">
        <w:rPr>
          <w:b w:val="0"/>
          <w:bCs w:val="0"/>
          <w:sz w:val="22"/>
          <w:szCs w:val="22"/>
        </w:rPr>
        <w:t xml:space="preserve"> i na terenie </w:t>
      </w:r>
      <w:r w:rsidR="006456AB">
        <w:rPr>
          <w:b w:val="0"/>
          <w:bCs w:val="0"/>
          <w:sz w:val="22"/>
          <w:szCs w:val="22"/>
        </w:rPr>
        <w:t>obejmującym obszar województwa: podkarpackiego, lubelskiego, małopolskiego. Us</w:t>
      </w:r>
      <w:r w:rsidR="009477B9">
        <w:rPr>
          <w:b w:val="0"/>
          <w:bCs w:val="0"/>
          <w:sz w:val="22"/>
          <w:szCs w:val="22"/>
        </w:rPr>
        <w:t>ługi zlecane Wykonawcy zwane są również w treści umowy jako „</w:t>
      </w:r>
      <w:r w:rsidR="009477B9" w:rsidRPr="00386F96">
        <w:rPr>
          <w:sz w:val="22"/>
          <w:szCs w:val="22"/>
        </w:rPr>
        <w:t>prace</w:t>
      </w:r>
      <w:r w:rsidR="009477B9">
        <w:rPr>
          <w:b w:val="0"/>
          <w:bCs w:val="0"/>
          <w:sz w:val="22"/>
          <w:szCs w:val="22"/>
        </w:rPr>
        <w:t>” lub „</w:t>
      </w:r>
      <w:r w:rsidR="009477B9" w:rsidRPr="00386F96">
        <w:rPr>
          <w:sz w:val="22"/>
          <w:szCs w:val="22"/>
        </w:rPr>
        <w:t>przedmiot umowy</w:t>
      </w:r>
      <w:r w:rsidR="009477B9">
        <w:rPr>
          <w:b w:val="0"/>
          <w:bCs w:val="0"/>
          <w:sz w:val="22"/>
          <w:szCs w:val="22"/>
        </w:rPr>
        <w:t xml:space="preserve">”. </w:t>
      </w:r>
      <w:r w:rsidRPr="00244F41">
        <w:rPr>
          <w:b w:val="0"/>
          <w:bCs w:val="0"/>
          <w:sz w:val="22"/>
          <w:szCs w:val="22"/>
        </w:rPr>
        <w:t xml:space="preserve">  </w:t>
      </w:r>
    </w:p>
    <w:p w14:paraId="6C5B61C4" w14:textId="77777777" w:rsidR="0038449B" w:rsidRPr="00EC0F2D" w:rsidRDefault="00EF2561" w:rsidP="00EA7A79">
      <w:pPr>
        <w:spacing w:line="240" w:lineRule="auto"/>
        <w:jc w:val="center"/>
        <w:rPr>
          <w:rFonts w:cs="Arial"/>
          <w:b/>
          <w:bCs/>
        </w:rPr>
      </w:pPr>
      <w:r w:rsidRPr="00847D84">
        <w:rPr>
          <w:rFonts w:cs="Arial"/>
          <w:b/>
          <w:bCs/>
        </w:rPr>
        <w:t>§ 2</w:t>
      </w:r>
    </w:p>
    <w:p w14:paraId="6C5B61C5" w14:textId="77777777" w:rsidR="0038449B" w:rsidRPr="00951A3B" w:rsidRDefault="00EF2561" w:rsidP="00EA7A79">
      <w:pPr>
        <w:spacing w:line="240" w:lineRule="auto"/>
        <w:jc w:val="center"/>
        <w:rPr>
          <w:rFonts w:cs="Arial"/>
          <w:b/>
          <w:bCs/>
        </w:rPr>
      </w:pPr>
      <w:r w:rsidRPr="00847D84">
        <w:rPr>
          <w:rFonts w:cs="Arial"/>
          <w:b/>
          <w:bCs/>
        </w:rPr>
        <w:t>Wykonywanie umowy</w:t>
      </w:r>
    </w:p>
    <w:p w14:paraId="6C5B61C6" w14:textId="77777777" w:rsidR="0038449B" w:rsidRPr="00E22374" w:rsidRDefault="00EF2561" w:rsidP="00EA7A79">
      <w:pPr>
        <w:numPr>
          <w:ilvl w:val="0"/>
          <w:numId w:val="17"/>
        </w:numPr>
        <w:spacing w:line="240" w:lineRule="auto"/>
        <w:ind w:left="426" w:hanging="426"/>
        <w:rPr>
          <w:rFonts w:cs="Arial"/>
        </w:rPr>
      </w:pPr>
      <w:r>
        <w:rPr>
          <w:rFonts w:cs="Arial"/>
        </w:rPr>
        <w:t>Wykonawca</w:t>
      </w:r>
      <w:r w:rsidR="00521568" w:rsidRPr="00847D84">
        <w:rPr>
          <w:rFonts w:cs="Arial"/>
        </w:rPr>
        <w:t xml:space="preserve"> zobowiązany jest utrzymywać w gotowości osoby posiadające stosowne uprawnienia do obsługi pojazdów w ilości umożliwiającej użycie wszystkich wymienionych w </w:t>
      </w:r>
      <w:r w:rsidR="00521568" w:rsidRPr="00386F96">
        <w:rPr>
          <w:rFonts w:cs="Arial"/>
          <w:b/>
          <w:bCs/>
        </w:rPr>
        <w:t xml:space="preserve">Załączniku nr </w:t>
      </w:r>
      <w:r w:rsidR="009272AC" w:rsidRPr="00386F96">
        <w:rPr>
          <w:rFonts w:cs="Arial"/>
          <w:b/>
          <w:bCs/>
        </w:rPr>
        <w:t>3</w:t>
      </w:r>
      <w:r w:rsidR="00521568" w:rsidRPr="00847D84">
        <w:rPr>
          <w:rFonts w:cs="Arial"/>
        </w:rPr>
        <w:t xml:space="preserve"> do Umowy pojazdów jednocześnie. </w:t>
      </w:r>
    </w:p>
    <w:p w14:paraId="6C5B61C7" w14:textId="77777777" w:rsidR="0038449B" w:rsidRPr="00E22374" w:rsidRDefault="00EF2561" w:rsidP="00EA7A79">
      <w:pPr>
        <w:numPr>
          <w:ilvl w:val="0"/>
          <w:numId w:val="17"/>
        </w:numPr>
        <w:spacing w:line="240" w:lineRule="auto"/>
        <w:ind w:left="426" w:hanging="426"/>
        <w:rPr>
          <w:rFonts w:cs="Arial"/>
        </w:rPr>
      </w:pPr>
      <w:r>
        <w:rPr>
          <w:rFonts w:cs="Arial"/>
        </w:rPr>
        <w:t>Wykonawca</w:t>
      </w:r>
      <w:r w:rsidR="00521568" w:rsidRPr="00EC0F2D">
        <w:rPr>
          <w:rFonts w:cs="Arial"/>
        </w:rPr>
        <w:t xml:space="preserve"> oświadcza, że posiada stosowne uprawnienia i kwalifikacje do wykonywania prac objętych Umową oraz ponosi pełną odpowiedzialność za ewentualne szkody powstałe z jego winy w związku z ich wykonywaniem.</w:t>
      </w:r>
    </w:p>
    <w:p w14:paraId="6C5B61C8" w14:textId="77777777" w:rsidR="0038449B" w:rsidRPr="00E22374" w:rsidRDefault="00EF2561" w:rsidP="00EA7A79">
      <w:pPr>
        <w:numPr>
          <w:ilvl w:val="0"/>
          <w:numId w:val="17"/>
        </w:numPr>
        <w:spacing w:line="240" w:lineRule="auto"/>
        <w:ind w:left="426" w:hanging="426"/>
        <w:rPr>
          <w:rFonts w:cs="Arial"/>
        </w:rPr>
      </w:pPr>
      <w:r>
        <w:rPr>
          <w:rFonts w:cs="Arial"/>
        </w:rPr>
        <w:t>Wykonawca</w:t>
      </w:r>
      <w:r w:rsidR="00521568" w:rsidRPr="00EC0F2D">
        <w:rPr>
          <w:rFonts w:cs="Arial"/>
        </w:rPr>
        <w:t xml:space="preserve"> wykonując Przedmiot Umowy zobowiązuje się do działania z najwyższą starannością, w sposób profesjonalny, przestrzegania prawa oraz dbania o</w:t>
      </w:r>
      <w:r>
        <w:rPr>
          <w:rFonts w:cs="Arial"/>
        </w:rPr>
        <w:t xml:space="preserve"> najlepszy interes Zamawiającego</w:t>
      </w:r>
      <w:r w:rsidR="00521568" w:rsidRPr="00EC0F2D">
        <w:rPr>
          <w:rFonts w:cs="Arial"/>
        </w:rPr>
        <w:t>.</w:t>
      </w:r>
    </w:p>
    <w:p w14:paraId="6C5B61C9" w14:textId="77777777" w:rsidR="0038449B" w:rsidRPr="00E22374" w:rsidRDefault="00EF2561" w:rsidP="00EA7A79">
      <w:pPr>
        <w:numPr>
          <w:ilvl w:val="0"/>
          <w:numId w:val="17"/>
        </w:numPr>
        <w:spacing w:line="240" w:lineRule="auto"/>
        <w:ind w:left="426" w:hanging="426"/>
        <w:rPr>
          <w:rFonts w:cs="Arial"/>
        </w:rPr>
      </w:pPr>
      <w:r>
        <w:rPr>
          <w:rFonts w:cs="Arial"/>
        </w:rPr>
        <w:t>Wykonawca</w:t>
      </w:r>
      <w:r w:rsidR="00521568" w:rsidRPr="00847D84">
        <w:rPr>
          <w:rFonts w:cs="Arial"/>
        </w:rPr>
        <w:t xml:space="preserve"> ponosi pełną odpowiedzialność za wszelkie szkody, które mogą powstać </w:t>
      </w:r>
      <w:r w:rsidR="00847D84">
        <w:rPr>
          <w:rFonts w:cs="Arial"/>
        </w:rPr>
        <w:br/>
      </w:r>
      <w:r w:rsidR="00521568" w:rsidRPr="00847D84">
        <w:rPr>
          <w:rFonts w:cs="Arial"/>
        </w:rPr>
        <w:t>w związku z wykonaniem niniejszej Umowy wskutek jego działania lub zaniechania, jak też wskutek działania lub zaniech</w:t>
      </w:r>
      <w:r>
        <w:rPr>
          <w:rFonts w:cs="Arial"/>
        </w:rPr>
        <w:t>ania osób, którymi Zamawiający</w:t>
      </w:r>
      <w:r w:rsidR="00521568" w:rsidRPr="00847D84">
        <w:rPr>
          <w:rFonts w:cs="Arial"/>
        </w:rPr>
        <w:t xml:space="preserve"> posługuje się wykonując Przedmiot Umowy.</w:t>
      </w:r>
      <w:r w:rsidR="003F2AE6">
        <w:rPr>
          <w:rFonts w:cs="Arial"/>
        </w:rPr>
        <w:t xml:space="preserve"> Brak winy w wyborze w żadnym wypadku nie zwalnia go </w:t>
      </w:r>
      <w:r w:rsidR="00951A3B">
        <w:rPr>
          <w:rFonts w:cs="Arial"/>
        </w:rPr>
        <w:br/>
      </w:r>
      <w:r w:rsidR="003F2AE6">
        <w:rPr>
          <w:rFonts w:cs="Arial"/>
        </w:rPr>
        <w:t xml:space="preserve">z odpowiedzialności. </w:t>
      </w:r>
    </w:p>
    <w:p w14:paraId="6C5B61CA" w14:textId="77777777" w:rsidR="0038449B" w:rsidRPr="00E22374" w:rsidRDefault="00EF2561" w:rsidP="00EA7A79">
      <w:pPr>
        <w:numPr>
          <w:ilvl w:val="0"/>
          <w:numId w:val="17"/>
        </w:numPr>
        <w:spacing w:line="240" w:lineRule="auto"/>
        <w:ind w:left="426" w:hanging="426"/>
        <w:rPr>
          <w:rFonts w:cs="Arial"/>
        </w:rPr>
      </w:pPr>
      <w:r>
        <w:rPr>
          <w:rFonts w:cs="Arial"/>
        </w:rPr>
        <w:lastRenderedPageBreak/>
        <w:t>Wykonawca</w:t>
      </w:r>
      <w:r w:rsidR="00521568" w:rsidRPr="00EC0F2D">
        <w:rPr>
          <w:rFonts w:cs="Arial"/>
        </w:rPr>
        <w:t xml:space="preserve"> zobowiązuje się do ścisłej współpracy z Z</w:t>
      </w:r>
      <w:r>
        <w:rPr>
          <w:rFonts w:cs="Arial"/>
        </w:rPr>
        <w:t>amawiającym</w:t>
      </w:r>
      <w:r w:rsidR="00521568" w:rsidRPr="00EC0F2D">
        <w:rPr>
          <w:rFonts w:cs="Arial"/>
        </w:rPr>
        <w:t xml:space="preserve"> i niezwłocznego informowania Z</w:t>
      </w:r>
      <w:r>
        <w:rPr>
          <w:rFonts w:cs="Arial"/>
        </w:rPr>
        <w:t>amawiającego</w:t>
      </w:r>
      <w:r w:rsidR="00521568" w:rsidRPr="00EC0F2D">
        <w:rPr>
          <w:rFonts w:cs="Arial"/>
        </w:rPr>
        <w:t xml:space="preserve"> o wszelkich trudnościach, zmianach lub opóźnieniach w wykonywaniu Przedmiotu Umowy.</w:t>
      </w:r>
    </w:p>
    <w:p w14:paraId="6C5B61CB" w14:textId="77777777" w:rsidR="0038449B" w:rsidRPr="00E22374" w:rsidRDefault="00EF2561" w:rsidP="00EA7A79">
      <w:pPr>
        <w:numPr>
          <w:ilvl w:val="0"/>
          <w:numId w:val="17"/>
        </w:numPr>
        <w:spacing w:line="240" w:lineRule="auto"/>
        <w:ind w:left="426" w:hanging="426"/>
        <w:rPr>
          <w:rFonts w:cs="Arial"/>
        </w:rPr>
      </w:pPr>
      <w:r>
        <w:rPr>
          <w:rFonts w:cs="Arial"/>
        </w:rPr>
        <w:t>Wykonawca</w:t>
      </w:r>
      <w:r w:rsidR="00521568" w:rsidRPr="00EC0F2D">
        <w:rPr>
          <w:rFonts w:cs="Arial"/>
        </w:rPr>
        <w:t xml:space="preserve"> zobowiązany jest do wykonywania Przedmiotu Umowy pod </w:t>
      </w:r>
      <w:r w:rsidR="003F2AE6">
        <w:rPr>
          <w:rFonts w:cs="Arial"/>
        </w:rPr>
        <w:t xml:space="preserve">kierownictwem </w:t>
      </w:r>
      <w:r w:rsidR="00521568" w:rsidRPr="00EC0F2D">
        <w:rPr>
          <w:rFonts w:cs="Arial"/>
        </w:rPr>
        <w:t>Kierowników Grup Likwidacji Infrastruktury lub osób przez nich upoważnionych</w:t>
      </w:r>
      <w:r w:rsidR="003F2AE6">
        <w:rPr>
          <w:rFonts w:cs="Arial"/>
        </w:rPr>
        <w:t xml:space="preserve"> i jest zobowiązany stosować się do ich poleceń.</w:t>
      </w:r>
      <w:r w:rsidR="00521568" w:rsidRPr="00EC0F2D">
        <w:rPr>
          <w:rFonts w:cs="Arial"/>
        </w:rPr>
        <w:t xml:space="preserve"> Przedmiot Umowy będzie wykonywany </w:t>
      </w:r>
      <w:r>
        <w:rPr>
          <w:rFonts w:cs="Arial"/>
        </w:rPr>
        <w:t>przez pracowników Wykonawcy</w:t>
      </w:r>
      <w:r w:rsidR="00521568" w:rsidRPr="00EC0F2D">
        <w:rPr>
          <w:rFonts w:cs="Arial"/>
        </w:rPr>
        <w:t xml:space="preserve">, posiadających niezbędne wykształcenie, kwalifikacje operatorów, uprawnienia, umiejętności, wiedzę i doświadczenie konieczne do prawidłowego wykonania Umowy. </w:t>
      </w:r>
    </w:p>
    <w:p w14:paraId="6C5B61CC" w14:textId="77777777" w:rsidR="0038449B" w:rsidRPr="00E22374" w:rsidRDefault="00EF2561" w:rsidP="00EA7A79">
      <w:pPr>
        <w:numPr>
          <w:ilvl w:val="0"/>
          <w:numId w:val="17"/>
        </w:numPr>
        <w:spacing w:line="240" w:lineRule="auto"/>
        <w:ind w:left="426" w:hanging="426"/>
        <w:rPr>
          <w:rFonts w:cs="Arial"/>
        </w:rPr>
      </w:pPr>
      <w:r w:rsidRPr="00EC0F2D">
        <w:rPr>
          <w:rFonts w:cs="Arial"/>
        </w:rPr>
        <w:t xml:space="preserve">W celu prawidłowego wykonania Przedmiotu Umowy </w:t>
      </w:r>
      <w:r w:rsidR="005F15CE">
        <w:rPr>
          <w:rFonts w:cs="Arial"/>
        </w:rPr>
        <w:t>Wykonawca</w:t>
      </w:r>
      <w:r w:rsidRPr="00EC0F2D">
        <w:rPr>
          <w:rFonts w:cs="Arial"/>
        </w:rPr>
        <w:t xml:space="preserve"> zobowiązuje się do:</w:t>
      </w:r>
    </w:p>
    <w:p w14:paraId="6C5B61CD" w14:textId="77777777" w:rsidR="0038449B" w:rsidRPr="00E22374" w:rsidRDefault="00EF2561" w:rsidP="00EA7A79">
      <w:pPr>
        <w:numPr>
          <w:ilvl w:val="0"/>
          <w:numId w:val="19"/>
        </w:numPr>
        <w:spacing w:line="240" w:lineRule="auto"/>
        <w:ind w:left="851" w:hanging="426"/>
        <w:rPr>
          <w:rFonts w:cs="Arial"/>
        </w:rPr>
      </w:pPr>
      <w:r w:rsidRPr="00EC0F2D">
        <w:rPr>
          <w:rFonts w:cs="Arial"/>
        </w:rPr>
        <w:t>zapewnienia odpowiedniego sprzętu, narzędzi i materiałów, oraz odpowiedniej liczby pracowników,</w:t>
      </w:r>
    </w:p>
    <w:p w14:paraId="6C5B61CE" w14:textId="77777777" w:rsidR="0038449B" w:rsidRPr="00E22374" w:rsidRDefault="00EF2561" w:rsidP="00EA7A79">
      <w:pPr>
        <w:numPr>
          <w:ilvl w:val="0"/>
          <w:numId w:val="19"/>
        </w:numPr>
        <w:spacing w:line="240" w:lineRule="auto"/>
        <w:ind w:left="851" w:hanging="426"/>
        <w:rPr>
          <w:rFonts w:cs="Arial"/>
        </w:rPr>
      </w:pPr>
      <w:r w:rsidRPr="00EC0F2D">
        <w:rPr>
          <w:rFonts w:cs="Arial"/>
        </w:rPr>
        <w:t>przestrzegania przepisów bhp i p.poż.</w:t>
      </w:r>
    </w:p>
    <w:p w14:paraId="6C5B61CF" w14:textId="77777777" w:rsidR="0038449B" w:rsidRDefault="00EF2561" w:rsidP="00EA7A79">
      <w:pPr>
        <w:numPr>
          <w:ilvl w:val="0"/>
          <w:numId w:val="17"/>
        </w:numPr>
        <w:spacing w:line="240" w:lineRule="auto"/>
        <w:ind w:left="426" w:hanging="426"/>
        <w:rPr>
          <w:rFonts w:cs="Arial"/>
        </w:rPr>
      </w:pPr>
      <w:r>
        <w:rPr>
          <w:rFonts w:cs="Arial"/>
        </w:rPr>
        <w:t>Zamawiający</w:t>
      </w:r>
      <w:r w:rsidR="00521568" w:rsidRPr="00EC0F2D">
        <w:rPr>
          <w:rFonts w:cs="Arial"/>
        </w:rPr>
        <w:t xml:space="preserve"> zastrzega sobie prawo uczestniczenia w wykonywaniu </w:t>
      </w:r>
      <w:r w:rsidR="009477B9">
        <w:rPr>
          <w:rFonts w:cs="Arial"/>
        </w:rPr>
        <w:t>prac</w:t>
      </w:r>
      <w:r w:rsidR="002E519C">
        <w:rPr>
          <w:rFonts w:cs="Arial"/>
        </w:rPr>
        <w:t xml:space="preserve"> realizowanych</w:t>
      </w:r>
      <w:r>
        <w:rPr>
          <w:rFonts w:cs="Arial"/>
        </w:rPr>
        <w:t xml:space="preserve"> przez Wykonawcę</w:t>
      </w:r>
      <w:r w:rsidR="00521568" w:rsidRPr="00EC0F2D">
        <w:rPr>
          <w:rFonts w:cs="Arial"/>
        </w:rPr>
        <w:t>.</w:t>
      </w:r>
    </w:p>
    <w:p w14:paraId="6C5B61D0" w14:textId="77777777" w:rsidR="006456AB" w:rsidRDefault="00EF2561" w:rsidP="00EA7A79">
      <w:pPr>
        <w:numPr>
          <w:ilvl w:val="0"/>
          <w:numId w:val="17"/>
        </w:numPr>
        <w:spacing w:line="240" w:lineRule="auto"/>
        <w:ind w:left="426" w:hanging="426"/>
        <w:rPr>
          <w:rFonts w:cs="Arial"/>
        </w:rPr>
      </w:pPr>
      <w:r>
        <w:rPr>
          <w:rFonts w:cs="Arial"/>
        </w:rPr>
        <w:t>Wyłącznie wykonawcę obciążają obowiązki związane ze złożeniem, uzyskaniem i posiadaniem w okresie realizacji Umowy wszelkich zgłoszeń, wpisów do rejestru</w:t>
      </w:r>
      <w:r w:rsidR="003D3A83">
        <w:rPr>
          <w:rFonts w:cs="Arial"/>
        </w:rPr>
        <w:t>,</w:t>
      </w:r>
      <w:r>
        <w:rPr>
          <w:rFonts w:cs="Arial"/>
        </w:rPr>
        <w:t xml:space="preserve"> zezwoleń lub innych decyzji administracyjnych, niezbędnych do realizacji U</w:t>
      </w:r>
      <w:r w:rsidR="003D3A83">
        <w:rPr>
          <w:rFonts w:cs="Arial"/>
        </w:rPr>
        <w:t xml:space="preserve">mowy, a także </w:t>
      </w:r>
      <w:r>
        <w:rPr>
          <w:rFonts w:cs="Arial"/>
        </w:rPr>
        <w:t>wszelkie obowiązki związane z prawidł</w:t>
      </w:r>
      <w:r w:rsidR="003D3A83">
        <w:rPr>
          <w:rFonts w:cs="Arial"/>
        </w:rPr>
        <w:t>ową i zgodną</w:t>
      </w:r>
      <w:r>
        <w:rPr>
          <w:rFonts w:cs="Arial"/>
        </w:rPr>
        <w:t xml:space="preserve"> z przepisa</w:t>
      </w:r>
      <w:r w:rsidR="003D3A83">
        <w:rPr>
          <w:rFonts w:cs="Arial"/>
        </w:rPr>
        <w:t>mi</w:t>
      </w:r>
      <w:r>
        <w:rPr>
          <w:rFonts w:cs="Arial"/>
        </w:rPr>
        <w:t xml:space="preserve"> organizacją </w:t>
      </w:r>
      <w:r w:rsidR="003D3A83">
        <w:rPr>
          <w:rFonts w:cs="Arial"/>
        </w:rPr>
        <w:t>załadunku, transportu lub przewozu</w:t>
      </w:r>
      <w:r w:rsidR="00E80AA7">
        <w:rPr>
          <w:rFonts w:cs="Arial"/>
        </w:rPr>
        <w:t>, w tym doboru właściwego sprzętu transportowego do masy i rozmiaru ładunku.</w:t>
      </w:r>
    </w:p>
    <w:p w14:paraId="6C5B61D1" w14:textId="19DF5BE5" w:rsidR="003D3A83" w:rsidRDefault="00EF2561" w:rsidP="00EA7A79">
      <w:pPr>
        <w:numPr>
          <w:ilvl w:val="0"/>
          <w:numId w:val="17"/>
        </w:numPr>
        <w:spacing w:line="240" w:lineRule="auto"/>
        <w:ind w:left="426" w:hanging="426"/>
        <w:rPr>
          <w:rFonts w:cs="Arial"/>
        </w:rPr>
      </w:pPr>
      <w:r>
        <w:rPr>
          <w:rFonts w:cs="Arial"/>
        </w:rPr>
        <w:t xml:space="preserve">W razie naruszenia obowiązków opisanych w ust.9, lub w razie nałożenia na Zamawiającego jakichkolwiek kar lub sankcji, związanych z naruszeniem przepisów dotyczących organizacji transportu lub przewozu, </w:t>
      </w:r>
      <w:r w:rsidR="00130FD4">
        <w:rPr>
          <w:rFonts w:cs="Arial"/>
        </w:rPr>
        <w:t>bez względu na przyczynę</w:t>
      </w:r>
      <w:r w:rsidR="00A4488F">
        <w:rPr>
          <w:rFonts w:cs="Arial"/>
        </w:rPr>
        <w:t xml:space="preserve">. </w:t>
      </w:r>
      <w:r w:rsidR="00130FD4">
        <w:rPr>
          <w:rFonts w:cs="Arial"/>
        </w:rPr>
        <w:t>Wykonawca jest zobowiązany zwolnić Zamawiającego od odpowiedzialności z tego tytułu</w:t>
      </w:r>
      <w:r>
        <w:rPr>
          <w:rFonts w:cs="Arial"/>
        </w:rPr>
        <w:t xml:space="preserve"> oraz zwrócić wraz z odsetkami ustawowymi od dnia wezwania, wszelkie koszty i kary poniesione przez Zamawiającego.       </w:t>
      </w:r>
    </w:p>
    <w:p w14:paraId="6C5B61D2" w14:textId="77777777" w:rsidR="00EA5D7F" w:rsidRDefault="00EA5D7F" w:rsidP="00EA7A79">
      <w:pPr>
        <w:spacing w:line="240" w:lineRule="auto"/>
        <w:jc w:val="center"/>
        <w:rPr>
          <w:rFonts w:cs="Arial"/>
          <w:b/>
          <w:bCs/>
        </w:rPr>
      </w:pPr>
    </w:p>
    <w:p w14:paraId="6C5B61D4" w14:textId="77777777" w:rsidR="0038449B" w:rsidRPr="00951A3B" w:rsidRDefault="00EF2561" w:rsidP="00EA7A79">
      <w:pPr>
        <w:spacing w:line="240" w:lineRule="auto"/>
        <w:jc w:val="center"/>
        <w:rPr>
          <w:rFonts w:cs="Arial"/>
          <w:b/>
          <w:bCs/>
        </w:rPr>
      </w:pPr>
      <w:r w:rsidRPr="00EC0F2D">
        <w:rPr>
          <w:rFonts w:cs="Arial"/>
          <w:b/>
          <w:bCs/>
        </w:rPr>
        <w:t>§ 3</w:t>
      </w:r>
    </w:p>
    <w:p w14:paraId="6C5B61D5" w14:textId="77777777" w:rsidR="0038449B" w:rsidRPr="00951A3B" w:rsidRDefault="00EF2561" w:rsidP="00EA7A79">
      <w:pPr>
        <w:spacing w:line="240" w:lineRule="auto"/>
        <w:jc w:val="center"/>
        <w:rPr>
          <w:rFonts w:cs="Arial"/>
          <w:b/>
          <w:bCs/>
        </w:rPr>
      </w:pPr>
      <w:r w:rsidRPr="00847D84">
        <w:rPr>
          <w:rFonts w:cs="Arial"/>
          <w:b/>
          <w:bCs/>
        </w:rPr>
        <w:t>Podwykonawcy</w:t>
      </w:r>
    </w:p>
    <w:p w14:paraId="6C5B61D6" w14:textId="77777777" w:rsidR="00EF4D65" w:rsidRPr="00E22374" w:rsidRDefault="00EF2561" w:rsidP="00EA7A79">
      <w:pPr>
        <w:numPr>
          <w:ilvl w:val="0"/>
          <w:numId w:val="18"/>
        </w:numPr>
        <w:spacing w:line="240" w:lineRule="auto"/>
        <w:ind w:left="426" w:hanging="426"/>
        <w:rPr>
          <w:rFonts w:cs="Arial"/>
        </w:rPr>
      </w:pPr>
      <w:r>
        <w:rPr>
          <w:rFonts w:cs="Arial"/>
        </w:rPr>
        <w:t>Z</w:t>
      </w:r>
      <w:r w:rsidR="005F15CE">
        <w:rPr>
          <w:rFonts w:cs="Arial"/>
        </w:rPr>
        <w:t>amawiający</w:t>
      </w:r>
      <w:r>
        <w:rPr>
          <w:rFonts w:cs="Arial"/>
        </w:rPr>
        <w:t xml:space="preserve"> d</w:t>
      </w:r>
      <w:r w:rsidRPr="00847D84">
        <w:rPr>
          <w:rFonts w:cs="Arial"/>
        </w:rPr>
        <w:t>opuszcza</w:t>
      </w:r>
      <w:r>
        <w:rPr>
          <w:rFonts w:cs="Arial"/>
        </w:rPr>
        <w:t xml:space="preserve"> możliwość wykonania części Przedmiotu Umowy przez</w:t>
      </w:r>
      <w:r w:rsidRPr="00847D84">
        <w:rPr>
          <w:rFonts w:cs="Arial"/>
        </w:rPr>
        <w:t xml:space="preserve"> </w:t>
      </w:r>
      <w:r>
        <w:rPr>
          <w:rFonts w:cs="Arial"/>
        </w:rPr>
        <w:t xml:space="preserve">Podwykonawców, z zastrzeżeniem </w:t>
      </w:r>
      <w:r w:rsidRPr="00513FB9">
        <w:rPr>
          <w:rFonts w:cs="Arial"/>
        </w:rPr>
        <w:t xml:space="preserve">obowiązku uprzedniego </w:t>
      </w:r>
      <w:r w:rsidRPr="00243A77">
        <w:rPr>
          <w:rFonts w:cs="Arial"/>
        </w:rPr>
        <w:t xml:space="preserve">powiadomienia Zamawiającego </w:t>
      </w:r>
      <w:r w:rsidR="00951A3B">
        <w:rPr>
          <w:rFonts w:cs="Arial"/>
        </w:rPr>
        <w:br/>
      </w:r>
      <w:r w:rsidRPr="00243A77">
        <w:rPr>
          <w:rFonts w:cs="Arial"/>
        </w:rPr>
        <w:t xml:space="preserve">o zamiarze </w:t>
      </w:r>
      <w:r w:rsidRPr="00513FB9">
        <w:rPr>
          <w:rFonts w:cs="Arial"/>
        </w:rPr>
        <w:t>powierzenia przedmiotu Umowy podwykonawcy, zgodnie z ust. 2 oraz nałożen</w:t>
      </w:r>
      <w:r w:rsidRPr="00243A77">
        <w:rPr>
          <w:rFonts w:cs="Arial"/>
        </w:rPr>
        <w:t xml:space="preserve">ia na niego obowiązków zgodnie z ust.3. </w:t>
      </w:r>
    </w:p>
    <w:p w14:paraId="6C5B61D7" w14:textId="77777777" w:rsidR="00EF4D65" w:rsidRPr="00951A3B" w:rsidRDefault="00EF2561" w:rsidP="00EA7A79">
      <w:pPr>
        <w:numPr>
          <w:ilvl w:val="0"/>
          <w:numId w:val="18"/>
        </w:numPr>
        <w:spacing w:line="240" w:lineRule="auto"/>
        <w:ind w:left="426" w:hanging="426"/>
        <w:rPr>
          <w:rFonts w:cs="Arial"/>
        </w:rPr>
      </w:pPr>
      <w:r w:rsidRPr="00243A77">
        <w:rPr>
          <w:rFonts w:cs="Arial"/>
        </w:rPr>
        <w:t xml:space="preserve">Wykonawca obowiązany jest </w:t>
      </w:r>
      <w:r w:rsidR="006D3E80" w:rsidRPr="000B38C6">
        <w:rPr>
          <w:rFonts w:cs="Arial"/>
        </w:rPr>
        <w:t xml:space="preserve">Zawiadomić Zamawiającego w formie pisemnej lub dokumentowej, na adresy e-mail o których mowa w § 11 ust. 1 niniejszej Umowy, </w:t>
      </w:r>
      <w:r w:rsidR="0027716C">
        <w:rPr>
          <w:rFonts w:cs="Arial"/>
        </w:rPr>
        <w:t xml:space="preserve">podając </w:t>
      </w:r>
      <w:r w:rsidR="006D3E80" w:rsidRPr="000B38C6">
        <w:rPr>
          <w:rFonts w:cs="Arial"/>
        </w:rPr>
        <w:t xml:space="preserve">nazwy, dane kontaktowe oraz przedstawicieli, podwykonawców </w:t>
      </w:r>
      <w:r w:rsidRPr="00951A3B">
        <w:rPr>
          <w:rFonts w:cs="Arial"/>
        </w:rPr>
        <w:t xml:space="preserve">którzy mają być </w:t>
      </w:r>
      <w:r w:rsidR="006D3E80" w:rsidRPr="000B38C6">
        <w:rPr>
          <w:rFonts w:cs="Arial"/>
        </w:rPr>
        <w:t>z</w:t>
      </w:r>
      <w:r w:rsidRPr="00951A3B">
        <w:rPr>
          <w:rFonts w:cs="Arial"/>
        </w:rPr>
        <w:t>aangażowani</w:t>
      </w:r>
      <w:r w:rsidR="006D3E80" w:rsidRPr="000B38C6">
        <w:rPr>
          <w:rFonts w:cs="Arial"/>
        </w:rPr>
        <w:t xml:space="preserve"> w wykonywanie </w:t>
      </w:r>
      <w:r w:rsidR="006D3E80" w:rsidRPr="00B50065">
        <w:rPr>
          <w:rFonts w:cs="Arial"/>
        </w:rPr>
        <w:t>usług, a ta</w:t>
      </w:r>
      <w:r w:rsidRPr="00E22374">
        <w:rPr>
          <w:rFonts w:cs="Arial"/>
        </w:rPr>
        <w:t>kże podać informację o zakresie</w:t>
      </w:r>
      <w:r w:rsidRPr="00951A3B">
        <w:rPr>
          <w:rFonts w:cs="Arial"/>
        </w:rPr>
        <w:t xml:space="preserve"> usług </w:t>
      </w:r>
      <w:r w:rsidR="006D3E80" w:rsidRPr="00951A3B">
        <w:rPr>
          <w:rFonts w:cs="Arial"/>
        </w:rPr>
        <w:t xml:space="preserve">jakie mają być im powierzone. </w:t>
      </w:r>
      <w:r w:rsidRPr="00951A3B">
        <w:rPr>
          <w:rFonts w:cs="Arial"/>
        </w:rPr>
        <w:t xml:space="preserve">Wykonawca </w:t>
      </w:r>
      <w:r w:rsidR="006D3E80" w:rsidRPr="00951A3B">
        <w:rPr>
          <w:rFonts w:cs="Arial"/>
        </w:rPr>
        <w:t>zawiadamia Z</w:t>
      </w:r>
      <w:r w:rsidRPr="00951A3B">
        <w:rPr>
          <w:rFonts w:cs="Arial"/>
        </w:rPr>
        <w:t xml:space="preserve">amawiającego </w:t>
      </w:r>
      <w:r w:rsidR="006D3E80" w:rsidRPr="00951A3B">
        <w:rPr>
          <w:rFonts w:cs="Arial"/>
        </w:rPr>
        <w:t xml:space="preserve">o wszelkich zmianach w odniesieniu do informacji, </w:t>
      </w:r>
      <w:r w:rsidR="00951A3B">
        <w:rPr>
          <w:rFonts w:cs="Arial"/>
        </w:rPr>
        <w:br/>
      </w:r>
      <w:r w:rsidR="006D3E80" w:rsidRPr="00951A3B">
        <w:rPr>
          <w:rFonts w:cs="Arial"/>
        </w:rPr>
        <w:t xml:space="preserve">o których mowa w zdaniu pierwszym w trakcie realizacji umowy, a także przekazuje wymagane informacje na temat nowych podwykonawców, którym w późniejszym okresie zamierza powierzyć realizację </w:t>
      </w:r>
      <w:r w:rsidRPr="00951A3B">
        <w:rPr>
          <w:rFonts w:cs="Arial"/>
        </w:rPr>
        <w:t>usług.</w:t>
      </w:r>
    </w:p>
    <w:p w14:paraId="6C5B61D8" w14:textId="3D8C118B" w:rsidR="00597B40" w:rsidRPr="00E22374" w:rsidRDefault="00EF2561" w:rsidP="00EA7A79">
      <w:pPr>
        <w:numPr>
          <w:ilvl w:val="0"/>
          <w:numId w:val="18"/>
        </w:numPr>
        <w:spacing w:line="240" w:lineRule="auto"/>
        <w:ind w:left="426" w:hanging="426"/>
        <w:rPr>
          <w:rFonts w:cs="Arial"/>
        </w:rPr>
      </w:pPr>
      <w:r w:rsidRPr="00951A3B">
        <w:rPr>
          <w:rFonts w:cs="Arial"/>
          <w:lang w:eastAsia="x-none"/>
        </w:rPr>
        <w:t xml:space="preserve">Wykonawca </w:t>
      </w:r>
      <w:r w:rsidR="006D3E80" w:rsidRPr="000B38C6">
        <w:rPr>
          <w:rFonts w:cs="Arial"/>
          <w:lang w:eastAsia="x-none"/>
        </w:rPr>
        <w:t xml:space="preserve">zobowiązany jest nałożyć </w:t>
      </w:r>
      <w:r w:rsidR="006D3E80" w:rsidRPr="000B38C6">
        <w:rPr>
          <w:rFonts w:cs="Arial"/>
        </w:rPr>
        <w:t>na podwykonawcę w prawnie skuteczny sposób wszelkie obowiązki określone umową, w szczególności dotyczące prac w ruchu zakładu górniczego, bezpieczeństwa i higien</w:t>
      </w:r>
      <w:r w:rsidR="0027716C">
        <w:rPr>
          <w:rFonts w:cs="Arial"/>
        </w:rPr>
        <w:t>y pracy, ochrony środowiska,</w:t>
      </w:r>
      <w:r w:rsidR="006D3E80" w:rsidRPr="000B38C6">
        <w:rPr>
          <w:rFonts w:cs="Arial"/>
        </w:rPr>
        <w:t xml:space="preserve"> zachowania tajemnicy oraz zakazu zatrudniania pracowników </w:t>
      </w:r>
      <w:r w:rsidR="009477B9" w:rsidRPr="000B38C6">
        <w:rPr>
          <w:rFonts w:cs="Arial"/>
        </w:rPr>
        <w:t xml:space="preserve">Zamawiającego. </w:t>
      </w:r>
      <w:r w:rsidRPr="00951A3B">
        <w:rPr>
          <w:rFonts w:cs="Arial"/>
        </w:rPr>
        <w:t xml:space="preserve">Wykonawca </w:t>
      </w:r>
      <w:r w:rsidR="006D3E80" w:rsidRPr="000B38C6">
        <w:rPr>
          <w:rFonts w:cs="Arial"/>
        </w:rPr>
        <w:t xml:space="preserve">zobowiązuje się i zapewnia, że na właściwej podstawie prawnej nałoży takie obowiązki. Jednocześnie </w:t>
      </w:r>
      <w:r w:rsidRPr="00951A3B">
        <w:rPr>
          <w:rFonts w:cs="Arial"/>
        </w:rPr>
        <w:t xml:space="preserve">Wykonawca </w:t>
      </w:r>
      <w:r w:rsidR="006D3E80" w:rsidRPr="000B38C6">
        <w:rPr>
          <w:rFonts w:cs="Arial"/>
        </w:rPr>
        <w:t xml:space="preserve">zobowiązuje się, że każdy podwykonawca będzie spełniał wszelkie wymagania wynikające z umowy lub z przepisów prawa, w tym będzie posiadał (o ile są wymagane z uwagi na zakres umowy </w:t>
      </w:r>
      <w:r w:rsidR="00951A3B">
        <w:rPr>
          <w:rFonts w:cs="Arial"/>
        </w:rPr>
        <w:br/>
      </w:r>
      <w:r w:rsidR="006D3E80" w:rsidRPr="000B38C6">
        <w:rPr>
          <w:rFonts w:cs="Arial"/>
        </w:rPr>
        <w:t>o podwykonawstwo) stosowne uprawnienia, zezwolenia (w tym decyzje administracyjne) niezbędne do realizacji</w:t>
      </w:r>
      <w:r w:rsidRPr="00951A3B">
        <w:rPr>
          <w:rFonts w:cs="Arial"/>
        </w:rPr>
        <w:t xml:space="preserve"> usług</w:t>
      </w:r>
      <w:r w:rsidR="006D3E80" w:rsidRPr="000B38C6">
        <w:rPr>
          <w:rFonts w:cs="Arial"/>
        </w:rPr>
        <w:t xml:space="preserve"> wchodzących w zakres przedmiotu umowy.</w:t>
      </w:r>
    </w:p>
    <w:p w14:paraId="6C5B61D9" w14:textId="77777777" w:rsidR="00473EC6" w:rsidRPr="00E22374" w:rsidRDefault="00EF2561" w:rsidP="00EA7A79">
      <w:pPr>
        <w:numPr>
          <w:ilvl w:val="0"/>
          <w:numId w:val="18"/>
        </w:numPr>
        <w:spacing w:line="240" w:lineRule="auto"/>
        <w:ind w:left="426" w:hanging="426"/>
        <w:rPr>
          <w:rFonts w:cs="Arial"/>
        </w:rPr>
      </w:pPr>
      <w:r>
        <w:rPr>
          <w:rFonts w:cs="Arial"/>
        </w:rPr>
        <w:lastRenderedPageBreak/>
        <w:t>Wykonawca</w:t>
      </w:r>
      <w:r w:rsidR="00521568" w:rsidRPr="00847D84">
        <w:rPr>
          <w:rFonts w:cs="Arial"/>
        </w:rPr>
        <w:t xml:space="preserve"> ponosi pełną odpowiedzialność za działania i zaniechania</w:t>
      </w:r>
      <w:r w:rsidR="00521568">
        <w:rPr>
          <w:rFonts w:cs="Arial"/>
        </w:rPr>
        <w:t xml:space="preserve"> Podwykonawców</w:t>
      </w:r>
      <w:r w:rsidR="00521568" w:rsidRPr="00847D84">
        <w:rPr>
          <w:rFonts w:cs="Arial"/>
        </w:rPr>
        <w:t xml:space="preserve">, jak za własne działania i zaniechania. </w:t>
      </w:r>
      <w:r w:rsidR="002E519C">
        <w:rPr>
          <w:rFonts w:cs="Arial"/>
        </w:rPr>
        <w:t xml:space="preserve">Brak winy w wyborze w żadnym wypadku nie zwalnia go </w:t>
      </w:r>
      <w:r w:rsidR="00951A3B">
        <w:rPr>
          <w:rFonts w:cs="Arial"/>
        </w:rPr>
        <w:br/>
      </w:r>
      <w:r w:rsidR="002E519C">
        <w:rPr>
          <w:rFonts w:cs="Arial"/>
        </w:rPr>
        <w:t xml:space="preserve">z odpowiedzialności. </w:t>
      </w:r>
      <w:r w:rsidR="00521568" w:rsidRPr="00847D84">
        <w:rPr>
          <w:rFonts w:cs="Arial"/>
        </w:rPr>
        <w:t xml:space="preserve">Każdy z </w:t>
      </w:r>
      <w:r w:rsidR="00521568">
        <w:rPr>
          <w:rFonts w:cs="Arial"/>
        </w:rPr>
        <w:t>P</w:t>
      </w:r>
      <w:r w:rsidR="00521568" w:rsidRPr="00847D84">
        <w:rPr>
          <w:rFonts w:cs="Arial"/>
        </w:rPr>
        <w:t>odwykonawców powinien posiadać niezbędne wykształcenie, kwalifikacje operato</w:t>
      </w:r>
      <w:r w:rsidR="00521568">
        <w:rPr>
          <w:rFonts w:cs="Arial"/>
        </w:rPr>
        <w:t xml:space="preserve">rów, uprawnienia, umiejętności, </w:t>
      </w:r>
      <w:r w:rsidR="00521568" w:rsidRPr="00847D84">
        <w:rPr>
          <w:rFonts w:cs="Arial"/>
        </w:rPr>
        <w:t xml:space="preserve">wiedzę i doświadczenie. </w:t>
      </w:r>
    </w:p>
    <w:p w14:paraId="6C5B61DA" w14:textId="77777777" w:rsidR="00473EC6" w:rsidRPr="00386F96" w:rsidRDefault="00EF2561" w:rsidP="00EA7A79">
      <w:pPr>
        <w:numPr>
          <w:ilvl w:val="0"/>
          <w:numId w:val="18"/>
        </w:numPr>
        <w:spacing w:line="240" w:lineRule="auto"/>
        <w:ind w:left="426" w:hanging="426"/>
        <w:rPr>
          <w:rFonts w:cs="Arial"/>
        </w:rPr>
      </w:pPr>
      <w:r w:rsidRPr="00BC11AE">
        <w:rPr>
          <w:rFonts w:cs="Arial"/>
        </w:rPr>
        <w:t xml:space="preserve">W przypadku stwierdzenia wykonywania Usług w sposób niezgodny z warunkami niniejszej umowy lub przepisami Prawa, w tym naruszenia warunków powierzenia usług podwykonawcy, Wykonawca na żądanie Zamawiającego ma obowiązek zastąpić Wykonawcę innym, lub samodzielnie przystąpić do realizacji Umowy, w wyznaczonym przez Zamawiającego terminie, nie dłuższym niż 7 dni.  </w:t>
      </w:r>
    </w:p>
    <w:p w14:paraId="6C5B61DB" w14:textId="77777777" w:rsidR="00473EC6" w:rsidRPr="00EA7A79" w:rsidRDefault="00EF2561" w:rsidP="00EA7A79">
      <w:pPr>
        <w:numPr>
          <w:ilvl w:val="0"/>
          <w:numId w:val="18"/>
        </w:numPr>
        <w:spacing w:line="240" w:lineRule="auto"/>
        <w:ind w:left="426" w:hanging="426"/>
        <w:rPr>
          <w:rFonts w:cs="Arial"/>
        </w:rPr>
      </w:pPr>
      <w:r w:rsidRPr="00847D84">
        <w:rPr>
          <w:rFonts w:cs="Arial"/>
        </w:rPr>
        <w:t xml:space="preserve">W przypadku posłużenia się przez </w:t>
      </w:r>
      <w:r w:rsidR="005F15CE">
        <w:rPr>
          <w:rFonts w:cs="Arial"/>
        </w:rPr>
        <w:t>Wykonawcę</w:t>
      </w:r>
      <w:r w:rsidRPr="00847D84">
        <w:rPr>
          <w:rFonts w:cs="Arial"/>
        </w:rPr>
        <w:t xml:space="preserve"> podwykonawcą </w:t>
      </w:r>
      <w:r w:rsidR="00EF4D65">
        <w:rPr>
          <w:rFonts w:cs="Arial"/>
        </w:rPr>
        <w:t xml:space="preserve">bez uprzedniego powiadomienia Zamawiającego zgodnie z ust.2 lub bez nałożenia na podwykonawcę </w:t>
      </w:r>
      <w:r w:rsidR="00EF4D65" w:rsidRPr="00951A3B">
        <w:rPr>
          <w:rFonts w:cs="Arial"/>
        </w:rPr>
        <w:t>obowiązków zgodnie z ust.</w:t>
      </w:r>
      <w:r w:rsidR="00EA7A79">
        <w:rPr>
          <w:rFonts w:cs="Arial"/>
        </w:rPr>
        <w:t xml:space="preserve"> </w:t>
      </w:r>
      <w:r w:rsidR="00EF4D65" w:rsidRPr="00951A3B">
        <w:rPr>
          <w:rFonts w:cs="Arial"/>
        </w:rPr>
        <w:t>3,</w:t>
      </w:r>
      <w:r w:rsidRPr="00951A3B">
        <w:rPr>
          <w:rFonts w:cs="Arial"/>
        </w:rPr>
        <w:t xml:space="preserve"> względnie naruszenia obowiązku przystąpienia do samodzielnego wykonania umowy opisanego w ust.</w:t>
      </w:r>
      <w:r w:rsidR="00EA7A79">
        <w:rPr>
          <w:rFonts w:cs="Arial"/>
        </w:rPr>
        <w:t xml:space="preserve"> </w:t>
      </w:r>
      <w:r w:rsidRPr="00951A3B">
        <w:rPr>
          <w:rFonts w:cs="Arial"/>
        </w:rPr>
        <w:t>5,</w:t>
      </w:r>
      <w:r w:rsidR="00EF4D65" w:rsidRPr="00951A3B">
        <w:rPr>
          <w:rFonts w:cs="Arial"/>
        </w:rPr>
        <w:t xml:space="preserve"> </w:t>
      </w:r>
      <w:r w:rsidR="005F15CE" w:rsidRPr="00951A3B">
        <w:rPr>
          <w:rFonts w:cs="Arial"/>
        </w:rPr>
        <w:t>Zamawiający</w:t>
      </w:r>
      <w:r w:rsidRPr="00951A3B">
        <w:rPr>
          <w:rFonts w:cs="Arial"/>
        </w:rPr>
        <w:t xml:space="preserve"> jest uprawniony do </w:t>
      </w:r>
      <w:r w:rsidR="003D3A83">
        <w:rPr>
          <w:rFonts w:cs="Arial"/>
        </w:rPr>
        <w:t xml:space="preserve">wypowiedzenia </w:t>
      </w:r>
      <w:r w:rsidR="002E519C" w:rsidRPr="00951A3B">
        <w:rPr>
          <w:rFonts w:cs="Arial"/>
        </w:rPr>
        <w:t>Umowy bez zachowania okresu wypowiedzenia</w:t>
      </w:r>
      <w:r w:rsidRPr="00951A3B">
        <w:rPr>
          <w:rFonts w:cs="Arial"/>
        </w:rPr>
        <w:t xml:space="preserve"> i zażądania od </w:t>
      </w:r>
      <w:r w:rsidR="00A70A4F" w:rsidRPr="00951A3B">
        <w:rPr>
          <w:rFonts w:cs="Arial"/>
        </w:rPr>
        <w:t>Wykonawcy</w:t>
      </w:r>
      <w:r w:rsidRPr="00951A3B">
        <w:rPr>
          <w:rFonts w:cs="Arial"/>
        </w:rPr>
        <w:t xml:space="preserve"> kary umownej w wysokości 5% granicznego wynagrodzenia netto określonego w § 7 ust. </w:t>
      </w:r>
      <w:r w:rsidR="00A70A4F" w:rsidRPr="00951A3B">
        <w:rPr>
          <w:rFonts w:cs="Arial"/>
        </w:rPr>
        <w:t>6</w:t>
      </w:r>
      <w:r w:rsidRPr="00951A3B">
        <w:rPr>
          <w:rFonts w:cs="Arial"/>
        </w:rPr>
        <w:t xml:space="preserve"> umowy. Powyższe nie wyklucza możliwości dochodzenia </w:t>
      </w:r>
      <w:r>
        <w:rPr>
          <w:rFonts w:cs="Arial"/>
        </w:rPr>
        <w:t xml:space="preserve">odszkodowania na zasadach ogólnych, jeżeli </w:t>
      </w:r>
      <w:r w:rsidRPr="00847D84">
        <w:rPr>
          <w:rFonts w:cs="Arial"/>
        </w:rPr>
        <w:t>szkod</w:t>
      </w:r>
      <w:r>
        <w:rPr>
          <w:rFonts w:cs="Arial"/>
        </w:rPr>
        <w:t>a</w:t>
      </w:r>
      <w:r w:rsidRPr="00847D84">
        <w:rPr>
          <w:rFonts w:cs="Arial"/>
        </w:rPr>
        <w:t xml:space="preserve"> przewyższ</w:t>
      </w:r>
      <w:r>
        <w:rPr>
          <w:rFonts w:cs="Arial"/>
        </w:rPr>
        <w:t>y</w:t>
      </w:r>
      <w:r w:rsidRPr="00847D84">
        <w:rPr>
          <w:rFonts w:cs="Arial"/>
        </w:rPr>
        <w:t xml:space="preserve"> wysokość naliczonych kar umownych</w:t>
      </w:r>
      <w:r>
        <w:rPr>
          <w:rFonts w:cs="Arial"/>
        </w:rPr>
        <w:t xml:space="preserve">. </w:t>
      </w:r>
    </w:p>
    <w:p w14:paraId="2EFBBF66" w14:textId="77777777" w:rsidR="00A4488F" w:rsidRDefault="00A4488F" w:rsidP="00EA7A79">
      <w:pPr>
        <w:spacing w:line="240" w:lineRule="auto"/>
        <w:jc w:val="center"/>
        <w:rPr>
          <w:rFonts w:cs="Arial"/>
          <w:b/>
          <w:bCs/>
        </w:rPr>
      </w:pPr>
    </w:p>
    <w:p w14:paraId="6C5B61DC" w14:textId="1DF3D9EB" w:rsidR="0038449B" w:rsidRPr="00EC0F2D" w:rsidRDefault="00EF2561" w:rsidP="00EA7A79">
      <w:pPr>
        <w:spacing w:line="240" w:lineRule="auto"/>
        <w:jc w:val="center"/>
        <w:rPr>
          <w:rFonts w:cs="Arial"/>
          <w:b/>
          <w:bCs/>
        </w:rPr>
      </w:pPr>
      <w:r w:rsidRPr="00847D84">
        <w:rPr>
          <w:rFonts w:cs="Arial"/>
          <w:b/>
          <w:bCs/>
        </w:rPr>
        <w:t>§ 4</w:t>
      </w:r>
    </w:p>
    <w:p w14:paraId="6C5B61DD" w14:textId="77777777" w:rsidR="0038449B" w:rsidRPr="00951A3B" w:rsidRDefault="00EF2561" w:rsidP="00EA7A79">
      <w:pPr>
        <w:spacing w:line="240" w:lineRule="auto"/>
        <w:jc w:val="center"/>
        <w:rPr>
          <w:rFonts w:cs="Arial"/>
          <w:b/>
          <w:bCs/>
        </w:rPr>
      </w:pPr>
      <w:r w:rsidRPr="00847D84">
        <w:rPr>
          <w:rFonts w:cs="Arial"/>
          <w:b/>
          <w:bCs/>
        </w:rPr>
        <w:t>Zasady Bezpieczeństwa</w:t>
      </w:r>
    </w:p>
    <w:p w14:paraId="6C5B61DE" w14:textId="77777777" w:rsidR="0038449B" w:rsidRPr="00E22374" w:rsidRDefault="00EF2561" w:rsidP="00EA7A79">
      <w:pPr>
        <w:numPr>
          <w:ilvl w:val="0"/>
          <w:numId w:val="20"/>
        </w:numPr>
        <w:spacing w:line="240" w:lineRule="auto"/>
        <w:ind w:left="426" w:hanging="426"/>
        <w:rPr>
          <w:rFonts w:cs="Arial"/>
        </w:rPr>
      </w:pPr>
      <w:r w:rsidRPr="00847D84">
        <w:rPr>
          <w:rFonts w:cs="Arial"/>
        </w:rPr>
        <w:t>W celu ochrony zdrowia i życia pracowników własnych jak i Z</w:t>
      </w:r>
      <w:r w:rsidR="00A70A4F">
        <w:rPr>
          <w:rFonts w:cs="Arial"/>
        </w:rPr>
        <w:t>amawiającego</w:t>
      </w:r>
      <w:r w:rsidRPr="00847D84">
        <w:rPr>
          <w:rFonts w:cs="Arial"/>
        </w:rPr>
        <w:t xml:space="preserve">, </w:t>
      </w:r>
      <w:r w:rsidR="00A70A4F">
        <w:rPr>
          <w:rFonts w:cs="Arial"/>
        </w:rPr>
        <w:t>Wykonawca</w:t>
      </w:r>
      <w:r w:rsidRPr="00847D84">
        <w:rPr>
          <w:rFonts w:cs="Arial"/>
        </w:rPr>
        <w:t xml:space="preserve"> zobowiązuje się w szczególności do zachowania najwyższej dbałości w zakresie przestrzegania, w trakcie realizacji zadania, przepisów bezpieczeństwa i higieny pracy oraz ochrony przeciwpożarowej zgodnie z ustawą Kodeks Pracy oraz przepisami wykonawczymi (rozporządzeniami), wydanymi na jej podstawie oraz innymi mającymi zastosowanie w trakcie realizacji prac. </w:t>
      </w:r>
    </w:p>
    <w:p w14:paraId="6C5B61DF" w14:textId="77777777" w:rsidR="0038449B" w:rsidRPr="00E22374" w:rsidRDefault="00EF2561" w:rsidP="00EA7A79">
      <w:pPr>
        <w:numPr>
          <w:ilvl w:val="0"/>
          <w:numId w:val="20"/>
        </w:numPr>
        <w:spacing w:line="240" w:lineRule="auto"/>
        <w:ind w:left="426" w:hanging="426"/>
        <w:rPr>
          <w:rFonts w:cs="Arial"/>
        </w:rPr>
      </w:pPr>
      <w:r>
        <w:rPr>
          <w:rFonts w:cs="Arial"/>
        </w:rPr>
        <w:t>Wykonawca</w:t>
      </w:r>
      <w:r w:rsidR="00521568" w:rsidRPr="00847D84">
        <w:rPr>
          <w:rFonts w:cs="Arial"/>
        </w:rPr>
        <w:t xml:space="preserve"> zapewni w trakcie wykonywania zadania przestrzeganie obowiązujących przepisów Ustawy Prawo Geologiczne i Górnicze, Ustaw w zakresie ochrony  środowiska oraz przepisów wykonawczych wydanych na ich podstawie.  Jednocześnie, w zakresie jaki nie wynika z obowiązujących przepisów prawa, w tym w szczególności powołanych powyżej, </w:t>
      </w:r>
      <w:r>
        <w:rPr>
          <w:rFonts w:cs="Arial"/>
        </w:rPr>
        <w:t>Wykonawca</w:t>
      </w:r>
      <w:r w:rsidR="00521568" w:rsidRPr="00847D84">
        <w:rPr>
          <w:rFonts w:cs="Arial"/>
        </w:rPr>
        <w:t xml:space="preserve"> zobowiązuje się w związku z realizacją zadania do przestrzegania zasad </w:t>
      </w:r>
      <w:r w:rsidR="00951A3B">
        <w:rPr>
          <w:rFonts w:cs="Arial"/>
        </w:rPr>
        <w:br/>
      </w:r>
      <w:r w:rsidR="00521568" w:rsidRPr="00847D84">
        <w:rPr>
          <w:rFonts w:cs="Arial"/>
        </w:rPr>
        <w:t xml:space="preserve">i stosowania praktyk określonych w </w:t>
      </w:r>
      <w:r w:rsidR="00681F81" w:rsidRPr="005948B0">
        <w:rPr>
          <w:rFonts w:cs="Arial"/>
        </w:rPr>
        <w:t xml:space="preserve">„Ogólnych </w:t>
      </w:r>
      <w:r w:rsidR="00521568" w:rsidRPr="00847D84">
        <w:rPr>
          <w:rFonts w:cs="Arial"/>
        </w:rPr>
        <w:t>Zasadach Bezpieczeństwa QHSE dla W</w:t>
      </w:r>
      <w:r w:rsidR="00F608B2">
        <w:rPr>
          <w:rFonts w:cs="Arial"/>
        </w:rPr>
        <w:t>ykonawców</w:t>
      </w:r>
      <w:r>
        <w:rPr>
          <w:rFonts w:cs="Arial"/>
        </w:rPr>
        <w:t xml:space="preserve"> Zespołu Oddziałów PGNiG ORLEN S.A.</w:t>
      </w:r>
      <w:r w:rsidR="00521568" w:rsidRPr="00847D84">
        <w:rPr>
          <w:rFonts w:cs="Arial"/>
        </w:rPr>
        <w:t>” Z</w:t>
      </w:r>
      <w:r>
        <w:rPr>
          <w:rFonts w:cs="Arial"/>
        </w:rPr>
        <w:t>amawiającego</w:t>
      </w:r>
      <w:r w:rsidR="00521568" w:rsidRPr="00847D84">
        <w:rPr>
          <w:rFonts w:cs="Arial"/>
        </w:rPr>
        <w:t xml:space="preserve">, zawartych w Załączniku nr </w:t>
      </w:r>
      <w:r w:rsidR="000069DD" w:rsidRPr="000069DD">
        <w:rPr>
          <w:rFonts w:cs="Arial"/>
        </w:rPr>
        <w:t>4</w:t>
      </w:r>
      <w:r w:rsidR="00521568" w:rsidRPr="00847D84">
        <w:rPr>
          <w:rFonts w:cs="Arial"/>
        </w:rPr>
        <w:t xml:space="preserve"> do Umowy oraz Ustaleniach Organizacyjnych zawartych w Załączniku nr</w:t>
      </w:r>
      <w:r w:rsidR="00521568" w:rsidRPr="000069DD">
        <w:rPr>
          <w:rFonts w:cs="Arial"/>
        </w:rPr>
        <w:t xml:space="preserve"> </w:t>
      </w:r>
      <w:r w:rsidR="000069DD" w:rsidRPr="000069DD">
        <w:rPr>
          <w:rFonts w:cs="Arial"/>
        </w:rPr>
        <w:t>2</w:t>
      </w:r>
      <w:r w:rsidR="00521568" w:rsidRPr="000069DD">
        <w:rPr>
          <w:rFonts w:cs="Arial"/>
        </w:rPr>
        <w:t xml:space="preserve"> </w:t>
      </w:r>
      <w:r w:rsidR="00521568" w:rsidRPr="00847D84">
        <w:rPr>
          <w:rFonts w:cs="Arial"/>
        </w:rPr>
        <w:t xml:space="preserve">do Umowy. </w:t>
      </w:r>
    </w:p>
    <w:p w14:paraId="6C5B61E0" w14:textId="77777777" w:rsidR="0038449B" w:rsidRDefault="00EF2561" w:rsidP="00EA7A79">
      <w:pPr>
        <w:numPr>
          <w:ilvl w:val="0"/>
          <w:numId w:val="20"/>
        </w:numPr>
        <w:spacing w:line="240" w:lineRule="auto"/>
        <w:ind w:left="426" w:hanging="426"/>
        <w:rPr>
          <w:rFonts w:cs="Arial"/>
        </w:rPr>
      </w:pPr>
      <w:r w:rsidRPr="00EC0F2D">
        <w:rPr>
          <w:rFonts w:cs="Arial"/>
        </w:rPr>
        <w:t xml:space="preserve">Ponadto, </w:t>
      </w:r>
      <w:r w:rsidR="006C7683">
        <w:rPr>
          <w:rFonts w:cs="Arial"/>
        </w:rPr>
        <w:t>Wykonawca</w:t>
      </w:r>
      <w:r w:rsidRPr="00EC0F2D">
        <w:rPr>
          <w:rFonts w:cs="Arial"/>
        </w:rPr>
        <w:t xml:space="preserve"> zobowiązuje się zapewnić przestrzeganie przepisów prawa oraz wymagań określonych w ww. </w:t>
      </w:r>
      <w:r w:rsidR="00FD404D" w:rsidRPr="00EC0F2D">
        <w:rPr>
          <w:rFonts w:cs="Arial"/>
        </w:rPr>
        <w:t>dokumentach Z</w:t>
      </w:r>
      <w:r w:rsidR="006C7683">
        <w:rPr>
          <w:rFonts w:cs="Arial"/>
        </w:rPr>
        <w:t>amawiającego</w:t>
      </w:r>
      <w:r w:rsidRPr="00EC0F2D">
        <w:rPr>
          <w:rFonts w:cs="Arial"/>
        </w:rPr>
        <w:t xml:space="preserve">, przez swoich pracowników oraz osoby trzecie, działające na zlecenie </w:t>
      </w:r>
      <w:r w:rsidR="006C7683">
        <w:rPr>
          <w:rFonts w:cs="Arial"/>
        </w:rPr>
        <w:t>Wykonawcy</w:t>
      </w:r>
      <w:r w:rsidRPr="00EC0F2D">
        <w:rPr>
          <w:rFonts w:cs="Arial"/>
        </w:rPr>
        <w:t xml:space="preserve"> w związku z realizacją </w:t>
      </w:r>
      <w:r w:rsidR="00E80AA7">
        <w:rPr>
          <w:rFonts w:cs="Arial"/>
        </w:rPr>
        <w:t xml:space="preserve">umowy </w:t>
      </w:r>
      <w:r w:rsidRPr="00EC0F2D">
        <w:rPr>
          <w:rFonts w:cs="Arial"/>
        </w:rPr>
        <w:t>.</w:t>
      </w:r>
    </w:p>
    <w:p w14:paraId="6C5B61E1" w14:textId="77777777" w:rsidR="00EA7A79" w:rsidRPr="00E22374" w:rsidRDefault="00EA7A79" w:rsidP="00EA7A79">
      <w:pPr>
        <w:spacing w:line="240" w:lineRule="auto"/>
        <w:ind w:left="426"/>
        <w:rPr>
          <w:rFonts w:cs="Arial"/>
        </w:rPr>
      </w:pPr>
    </w:p>
    <w:p w14:paraId="6C5B61E2" w14:textId="77777777" w:rsidR="0038449B" w:rsidRPr="00EC0F2D" w:rsidRDefault="00EF2561" w:rsidP="00EA7A79">
      <w:pPr>
        <w:spacing w:line="240" w:lineRule="auto"/>
        <w:jc w:val="center"/>
        <w:rPr>
          <w:rFonts w:cs="Arial"/>
          <w:b/>
          <w:bCs/>
        </w:rPr>
      </w:pPr>
      <w:r w:rsidRPr="00847D84">
        <w:rPr>
          <w:rFonts w:cs="Arial"/>
          <w:b/>
          <w:bCs/>
        </w:rPr>
        <w:t>§ 5</w:t>
      </w:r>
    </w:p>
    <w:p w14:paraId="6C5B61E3" w14:textId="77777777" w:rsidR="0038449B" w:rsidRPr="00951A3B" w:rsidRDefault="00EF2561" w:rsidP="00EA7A79">
      <w:pPr>
        <w:spacing w:line="240" w:lineRule="auto"/>
        <w:jc w:val="center"/>
        <w:rPr>
          <w:rFonts w:cs="Arial"/>
          <w:b/>
          <w:bCs/>
        </w:rPr>
      </w:pPr>
      <w:r w:rsidRPr="00847D84">
        <w:rPr>
          <w:rFonts w:cs="Arial"/>
          <w:b/>
          <w:bCs/>
        </w:rPr>
        <w:t>Zlecanie prac koniecznych</w:t>
      </w:r>
    </w:p>
    <w:p w14:paraId="6C5B61E4" w14:textId="77777777" w:rsidR="0038449B" w:rsidRPr="00EA7A79" w:rsidRDefault="00EF2561" w:rsidP="00EA7A79">
      <w:pPr>
        <w:pStyle w:val="Akapitzlist"/>
        <w:numPr>
          <w:ilvl w:val="0"/>
          <w:numId w:val="5"/>
        </w:numPr>
        <w:tabs>
          <w:tab w:val="clear" w:pos="720"/>
          <w:tab w:val="num" w:pos="993"/>
        </w:tabs>
        <w:ind w:left="426" w:hanging="426"/>
        <w:contextualSpacing w:val="0"/>
        <w:jc w:val="both"/>
        <w:rPr>
          <w:rFonts w:ascii="Arial" w:hAnsi="Arial" w:cs="Arial"/>
          <w:strike/>
          <w:sz w:val="22"/>
          <w:szCs w:val="22"/>
        </w:rPr>
      </w:pPr>
      <w:r>
        <w:rPr>
          <w:rFonts w:ascii="Arial" w:hAnsi="Arial" w:cs="Arial"/>
          <w:sz w:val="22"/>
          <w:szCs w:val="22"/>
        </w:rPr>
        <w:t>Prace</w:t>
      </w:r>
      <w:r w:rsidR="007526B3">
        <w:rPr>
          <w:rFonts w:ascii="Arial" w:hAnsi="Arial" w:cs="Arial"/>
          <w:sz w:val="22"/>
          <w:szCs w:val="22"/>
        </w:rPr>
        <w:t xml:space="preserve"> </w:t>
      </w:r>
      <w:r w:rsidR="008C0514" w:rsidRPr="005948B0">
        <w:rPr>
          <w:rFonts w:ascii="Arial" w:hAnsi="Arial" w:cs="Arial"/>
          <w:sz w:val="22"/>
          <w:szCs w:val="22"/>
        </w:rPr>
        <w:t xml:space="preserve">konieczne do wykonania przez </w:t>
      </w:r>
      <w:r w:rsidR="00ED55ED">
        <w:rPr>
          <w:rFonts w:ascii="Arial" w:hAnsi="Arial" w:cs="Arial"/>
          <w:sz w:val="22"/>
          <w:szCs w:val="22"/>
        </w:rPr>
        <w:t>Wykonawcę</w:t>
      </w:r>
      <w:r w:rsidR="008C0514" w:rsidRPr="005948B0">
        <w:rPr>
          <w:rFonts w:ascii="Arial" w:hAnsi="Arial" w:cs="Arial"/>
          <w:sz w:val="22"/>
          <w:szCs w:val="22"/>
        </w:rPr>
        <w:t xml:space="preserve"> w związku z</w:t>
      </w:r>
      <w:r w:rsidR="00CE7D28" w:rsidRPr="005948B0">
        <w:rPr>
          <w:rFonts w:ascii="Arial" w:hAnsi="Arial" w:cs="Arial"/>
          <w:sz w:val="22"/>
          <w:szCs w:val="22"/>
        </w:rPr>
        <w:t xml:space="preserve"> Przedmiotem Umowy </w:t>
      </w:r>
      <w:r w:rsidR="008C0514" w:rsidRPr="008E2887">
        <w:rPr>
          <w:rFonts w:ascii="Arial" w:hAnsi="Arial" w:cs="Arial"/>
          <w:sz w:val="22"/>
          <w:szCs w:val="22"/>
        </w:rPr>
        <w:t>Z</w:t>
      </w:r>
      <w:r w:rsidR="00ED55ED">
        <w:rPr>
          <w:rFonts w:ascii="Arial" w:hAnsi="Arial" w:cs="Arial"/>
          <w:sz w:val="22"/>
          <w:szCs w:val="22"/>
        </w:rPr>
        <w:t>amawiający</w:t>
      </w:r>
      <w:r w:rsidR="008C0514" w:rsidRPr="008E2887">
        <w:rPr>
          <w:rFonts w:ascii="Arial" w:hAnsi="Arial" w:cs="Arial"/>
          <w:sz w:val="22"/>
          <w:szCs w:val="22"/>
        </w:rPr>
        <w:t xml:space="preserve"> będzie zgłaszał telefonicznie na numer </w:t>
      </w:r>
      <w:r w:rsidR="00700EF3">
        <w:rPr>
          <w:rFonts w:ascii="Arial" w:hAnsi="Arial" w:cs="Arial"/>
          <w:sz w:val="22"/>
          <w:szCs w:val="22"/>
        </w:rPr>
        <w:t>………………………………</w:t>
      </w:r>
      <w:r w:rsidR="008C0514" w:rsidRPr="008E2887">
        <w:rPr>
          <w:rFonts w:ascii="Arial" w:hAnsi="Arial" w:cs="Arial"/>
          <w:sz w:val="22"/>
          <w:szCs w:val="22"/>
        </w:rPr>
        <w:t xml:space="preserve"> lub na adres </w:t>
      </w:r>
      <w:r w:rsidR="003E6C14">
        <w:rPr>
          <w:rFonts w:ascii="Arial" w:hAnsi="Arial" w:cs="Arial"/>
          <w:sz w:val="22"/>
          <w:szCs w:val="22"/>
        </w:rPr>
        <w:br/>
      </w:r>
      <w:r w:rsidR="008C0514" w:rsidRPr="008E2887">
        <w:rPr>
          <w:rFonts w:ascii="Arial" w:hAnsi="Arial" w:cs="Arial"/>
          <w:sz w:val="22"/>
          <w:szCs w:val="22"/>
        </w:rPr>
        <w:t xml:space="preserve">e-mail </w:t>
      </w:r>
      <w:r w:rsidR="00700EF3">
        <w:rPr>
          <w:rFonts w:ascii="Arial" w:hAnsi="Arial" w:cs="Arial"/>
          <w:sz w:val="22"/>
          <w:szCs w:val="22"/>
        </w:rPr>
        <w:t>………………………………….</w:t>
      </w:r>
      <w:r w:rsidR="008C0514" w:rsidRPr="008E2887">
        <w:rPr>
          <w:rFonts w:ascii="Arial" w:hAnsi="Arial" w:cs="Arial"/>
          <w:sz w:val="22"/>
          <w:szCs w:val="22"/>
        </w:rPr>
        <w:t xml:space="preserve"> podając miejsce, terminy, zakres planowanych prac</w:t>
      </w:r>
      <w:r w:rsidR="00251619">
        <w:rPr>
          <w:rFonts w:ascii="Arial" w:hAnsi="Arial" w:cs="Arial"/>
          <w:sz w:val="22"/>
          <w:szCs w:val="22"/>
        </w:rPr>
        <w:t>,</w:t>
      </w:r>
      <w:r w:rsidR="008C0514" w:rsidRPr="008E2887">
        <w:rPr>
          <w:rFonts w:ascii="Arial" w:hAnsi="Arial" w:cs="Arial"/>
          <w:sz w:val="22"/>
          <w:szCs w:val="22"/>
        </w:rPr>
        <w:t xml:space="preserve"> wraz ze wskazaniem </w:t>
      </w:r>
      <w:r w:rsidR="00E80AA7">
        <w:rPr>
          <w:rFonts w:ascii="Arial" w:hAnsi="Arial" w:cs="Arial"/>
          <w:sz w:val="22"/>
          <w:szCs w:val="22"/>
        </w:rPr>
        <w:t xml:space="preserve">ładunku (sprzętu) do transportu lub </w:t>
      </w:r>
      <w:r w:rsidR="008C0514" w:rsidRPr="008E2887">
        <w:rPr>
          <w:rFonts w:ascii="Arial" w:hAnsi="Arial" w:cs="Arial"/>
          <w:sz w:val="22"/>
          <w:szCs w:val="22"/>
        </w:rPr>
        <w:t xml:space="preserve">sprzętu </w:t>
      </w:r>
      <w:r w:rsidR="008C0514" w:rsidRPr="00EA7A79">
        <w:rPr>
          <w:rFonts w:ascii="Arial" w:hAnsi="Arial" w:cs="Arial"/>
          <w:sz w:val="22"/>
          <w:szCs w:val="22"/>
        </w:rPr>
        <w:t>wymaganego do ich wykonania.</w:t>
      </w:r>
      <w:r w:rsidR="007D775F" w:rsidRPr="00EA7A79">
        <w:rPr>
          <w:rFonts w:ascii="Arial" w:hAnsi="Arial" w:cs="Arial"/>
          <w:sz w:val="22"/>
          <w:szCs w:val="22"/>
        </w:rPr>
        <w:t xml:space="preserve"> </w:t>
      </w:r>
    </w:p>
    <w:p w14:paraId="6C5B61E5" w14:textId="77777777" w:rsidR="0038449B" w:rsidRPr="00951A3B" w:rsidRDefault="00EF2561" w:rsidP="00EA7A79">
      <w:pPr>
        <w:pStyle w:val="Akapitzlist"/>
        <w:numPr>
          <w:ilvl w:val="0"/>
          <w:numId w:val="5"/>
        </w:numPr>
        <w:tabs>
          <w:tab w:val="clear" w:pos="720"/>
          <w:tab w:val="num" w:pos="993"/>
        </w:tabs>
        <w:ind w:left="426" w:hanging="426"/>
        <w:contextualSpacing w:val="0"/>
        <w:jc w:val="both"/>
        <w:rPr>
          <w:rFonts w:ascii="Arial" w:hAnsi="Arial" w:cs="Arial"/>
          <w:sz w:val="22"/>
          <w:szCs w:val="22"/>
        </w:rPr>
      </w:pPr>
      <w:r>
        <w:rPr>
          <w:rFonts w:ascii="Arial" w:hAnsi="Arial" w:cs="Arial"/>
          <w:sz w:val="22"/>
          <w:szCs w:val="22"/>
        </w:rPr>
        <w:t>Wykonawca</w:t>
      </w:r>
      <w:r w:rsidR="00521568" w:rsidRPr="005948B0">
        <w:rPr>
          <w:rFonts w:ascii="Arial" w:hAnsi="Arial" w:cs="Arial"/>
          <w:sz w:val="22"/>
          <w:szCs w:val="22"/>
        </w:rPr>
        <w:t xml:space="preserve"> zobowiązuje się do</w:t>
      </w:r>
      <w:r w:rsidR="007D775F">
        <w:rPr>
          <w:rFonts w:ascii="Arial" w:hAnsi="Arial" w:cs="Arial"/>
          <w:sz w:val="22"/>
          <w:szCs w:val="22"/>
        </w:rPr>
        <w:t xml:space="preserve"> niezwłocznego, nie później niż do końca danego dnia roboczego, potwierdzenia przyjęcia zgłoszenia na adres poczty elektronicznej z którego otrzymał zgłoszenie Zamawiającego lub w przypadku zgłoszenie telefonicznego na adres poczty elektronicznej</w:t>
      </w:r>
      <w:r w:rsidR="000C593C">
        <w:rPr>
          <w:rFonts w:ascii="Arial" w:hAnsi="Arial" w:cs="Arial"/>
          <w:sz w:val="22"/>
          <w:szCs w:val="22"/>
        </w:rPr>
        <w:t xml:space="preserve"> </w:t>
      </w:r>
      <w:r w:rsidR="007D775F">
        <w:rPr>
          <w:rFonts w:ascii="Arial" w:hAnsi="Arial" w:cs="Arial"/>
          <w:sz w:val="22"/>
          <w:szCs w:val="22"/>
        </w:rPr>
        <w:t>Zamawiającego podany w § 11 ust.1, a następnie do przystąpienia do wykonania zgłoszonego</w:t>
      </w:r>
      <w:r w:rsidR="00521568" w:rsidRPr="005948B0">
        <w:rPr>
          <w:rFonts w:ascii="Arial" w:hAnsi="Arial" w:cs="Arial"/>
          <w:sz w:val="22"/>
          <w:szCs w:val="22"/>
        </w:rPr>
        <w:t xml:space="preserve"> Przedmiotu Umowy</w:t>
      </w:r>
      <w:r w:rsidR="007D775F">
        <w:rPr>
          <w:rFonts w:ascii="Arial" w:hAnsi="Arial" w:cs="Arial"/>
          <w:sz w:val="22"/>
          <w:szCs w:val="22"/>
        </w:rPr>
        <w:t>,</w:t>
      </w:r>
      <w:r w:rsidR="00521568" w:rsidRPr="005948B0">
        <w:rPr>
          <w:rFonts w:ascii="Arial" w:hAnsi="Arial" w:cs="Arial"/>
          <w:sz w:val="22"/>
          <w:szCs w:val="22"/>
        </w:rPr>
        <w:t xml:space="preserve"> w terminie do 2 dni roboczych od momentu </w:t>
      </w:r>
      <w:r w:rsidR="00521568" w:rsidRPr="005948B0">
        <w:rPr>
          <w:rFonts w:ascii="Arial" w:hAnsi="Arial" w:cs="Arial"/>
          <w:sz w:val="22"/>
          <w:szCs w:val="22"/>
        </w:rPr>
        <w:lastRenderedPageBreak/>
        <w:t xml:space="preserve">otrzymania </w:t>
      </w:r>
      <w:r w:rsidR="007D775F">
        <w:rPr>
          <w:rFonts w:ascii="Arial" w:hAnsi="Arial" w:cs="Arial"/>
          <w:sz w:val="22"/>
          <w:szCs w:val="22"/>
        </w:rPr>
        <w:t xml:space="preserve">zgłoszenia lub w innym dłuższym terminie, podanym przez Zamawiającego </w:t>
      </w:r>
      <w:r w:rsidR="00951A3B">
        <w:rPr>
          <w:rFonts w:ascii="Arial" w:hAnsi="Arial" w:cs="Arial"/>
          <w:sz w:val="22"/>
          <w:szCs w:val="22"/>
        </w:rPr>
        <w:br/>
      </w:r>
      <w:r w:rsidR="007D775F">
        <w:rPr>
          <w:rFonts w:ascii="Arial" w:hAnsi="Arial" w:cs="Arial"/>
          <w:sz w:val="22"/>
          <w:szCs w:val="22"/>
        </w:rPr>
        <w:t>w zgłoszeniu</w:t>
      </w:r>
      <w:r w:rsidR="000C593C">
        <w:rPr>
          <w:rFonts w:ascii="Arial" w:hAnsi="Arial" w:cs="Arial"/>
          <w:sz w:val="22"/>
          <w:szCs w:val="22"/>
        </w:rPr>
        <w:t>,</w:t>
      </w:r>
      <w:r w:rsidR="007D775F">
        <w:rPr>
          <w:rFonts w:ascii="Arial" w:hAnsi="Arial" w:cs="Arial"/>
          <w:sz w:val="22"/>
          <w:szCs w:val="22"/>
        </w:rPr>
        <w:t xml:space="preserve"> o którym mowa w ust.1. </w:t>
      </w:r>
    </w:p>
    <w:p w14:paraId="6C5B61E6" w14:textId="77777777" w:rsidR="000069DD" w:rsidRPr="00951A3B" w:rsidRDefault="00EF2561" w:rsidP="00EA7A79">
      <w:pPr>
        <w:pStyle w:val="Akapitzlist"/>
        <w:numPr>
          <w:ilvl w:val="0"/>
          <w:numId w:val="5"/>
        </w:numPr>
        <w:tabs>
          <w:tab w:val="clear" w:pos="720"/>
          <w:tab w:val="num" w:pos="993"/>
        </w:tabs>
        <w:ind w:left="426" w:hanging="426"/>
        <w:contextualSpacing w:val="0"/>
        <w:jc w:val="both"/>
        <w:rPr>
          <w:rFonts w:ascii="Arial" w:hAnsi="Arial" w:cs="Arial"/>
          <w:sz w:val="22"/>
          <w:szCs w:val="22"/>
        </w:rPr>
      </w:pPr>
      <w:r w:rsidRPr="005948B0">
        <w:rPr>
          <w:rFonts w:ascii="Arial" w:hAnsi="Arial" w:cs="Arial"/>
          <w:sz w:val="22"/>
          <w:szCs w:val="22"/>
        </w:rPr>
        <w:t xml:space="preserve">W przypadku stwierdzenia awarii sprzętu </w:t>
      </w:r>
      <w:r w:rsidR="00ED55ED">
        <w:rPr>
          <w:rFonts w:ascii="Arial" w:hAnsi="Arial" w:cs="Arial"/>
          <w:sz w:val="22"/>
          <w:szCs w:val="22"/>
        </w:rPr>
        <w:t>Wykonawca</w:t>
      </w:r>
      <w:r w:rsidRPr="005948B0">
        <w:rPr>
          <w:rFonts w:ascii="Arial" w:hAnsi="Arial" w:cs="Arial"/>
          <w:sz w:val="22"/>
          <w:szCs w:val="22"/>
        </w:rPr>
        <w:t xml:space="preserve"> zobowiązuje się do jej niezwłocznego usunięcia na własny koszt i ryzyko w terminie możliwie najszybszym. </w:t>
      </w:r>
      <w:r w:rsidR="00A43339">
        <w:rPr>
          <w:rFonts w:ascii="Arial" w:hAnsi="Arial" w:cs="Arial"/>
          <w:sz w:val="22"/>
        </w:rPr>
        <w:br/>
      </w:r>
      <w:r w:rsidRPr="005948B0">
        <w:rPr>
          <w:rFonts w:ascii="Arial" w:hAnsi="Arial" w:cs="Arial"/>
          <w:sz w:val="22"/>
          <w:szCs w:val="22"/>
        </w:rPr>
        <w:t xml:space="preserve">W przypadku awarii przekraczającej 8 godzin </w:t>
      </w:r>
      <w:r w:rsidR="00ED55ED">
        <w:rPr>
          <w:rFonts w:ascii="Arial" w:hAnsi="Arial" w:cs="Arial"/>
          <w:sz w:val="22"/>
          <w:szCs w:val="22"/>
        </w:rPr>
        <w:t>Wykonawca</w:t>
      </w:r>
      <w:r w:rsidRPr="005948B0">
        <w:rPr>
          <w:rFonts w:ascii="Arial" w:hAnsi="Arial" w:cs="Arial"/>
          <w:sz w:val="22"/>
          <w:szCs w:val="22"/>
        </w:rPr>
        <w:t xml:space="preserve"> zobowiązany jest dokonać wymiany </w:t>
      </w:r>
      <w:r w:rsidR="007D775F">
        <w:rPr>
          <w:rFonts w:ascii="Arial" w:hAnsi="Arial" w:cs="Arial"/>
          <w:sz w:val="22"/>
          <w:szCs w:val="22"/>
        </w:rPr>
        <w:t>sprzętu</w:t>
      </w:r>
      <w:r w:rsidRPr="005948B0">
        <w:rPr>
          <w:rFonts w:ascii="Arial" w:hAnsi="Arial" w:cs="Arial"/>
          <w:sz w:val="22"/>
          <w:szCs w:val="22"/>
        </w:rPr>
        <w:t xml:space="preserve"> na sprawn</w:t>
      </w:r>
      <w:r w:rsidR="007D775F">
        <w:rPr>
          <w:rFonts w:ascii="Arial" w:hAnsi="Arial" w:cs="Arial"/>
          <w:sz w:val="22"/>
          <w:szCs w:val="22"/>
        </w:rPr>
        <w:t xml:space="preserve">y, spełniający kryteria określone w Umowie. </w:t>
      </w:r>
      <w:r w:rsidRPr="005948B0">
        <w:rPr>
          <w:rFonts w:ascii="Arial" w:hAnsi="Arial" w:cs="Arial"/>
          <w:sz w:val="22"/>
          <w:szCs w:val="22"/>
        </w:rPr>
        <w:t xml:space="preserve"> </w:t>
      </w:r>
    </w:p>
    <w:p w14:paraId="6C5B61E7" w14:textId="77777777" w:rsidR="000069DD" w:rsidRPr="00951A3B" w:rsidRDefault="00EF2561" w:rsidP="00EA7A79">
      <w:pPr>
        <w:pStyle w:val="Akapitzlist"/>
        <w:numPr>
          <w:ilvl w:val="0"/>
          <w:numId w:val="5"/>
        </w:numPr>
        <w:tabs>
          <w:tab w:val="clear" w:pos="720"/>
          <w:tab w:val="num" w:pos="1134"/>
        </w:tabs>
        <w:ind w:left="426" w:hanging="426"/>
        <w:contextualSpacing w:val="0"/>
        <w:jc w:val="both"/>
        <w:rPr>
          <w:rFonts w:ascii="Arial" w:hAnsi="Arial" w:cs="Arial"/>
          <w:sz w:val="22"/>
          <w:szCs w:val="22"/>
        </w:rPr>
      </w:pPr>
      <w:r w:rsidRPr="005948B0">
        <w:rPr>
          <w:rFonts w:ascii="Arial" w:hAnsi="Arial" w:cs="Arial"/>
          <w:sz w:val="22"/>
          <w:szCs w:val="22"/>
        </w:rPr>
        <w:t xml:space="preserve">Jeżeli </w:t>
      </w:r>
      <w:r w:rsidR="00ED55ED">
        <w:rPr>
          <w:rFonts w:ascii="Arial" w:hAnsi="Arial" w:cs="Arial"/>
          <w:sz w:val="22"/>
          <w:szCs w:val="22"/>
        </w:rPr>
        <w:t>Wykonawca</w:t>
      </w:r>
      <w:r w:rsidRPr="005948B0">
        <w:rPr>
          <w:rFonts w:ascii="Arial" w:hAnsi="Arial" w:cs="Arial"/>
          <w:sz w:val="22"/>
          <w:szCs w:val="22"/>
        </w:rPr>
        <w:t xml:space="preserve"> nie naprawi/</w:t>
      </w:r>
      <w:r w:rsidR="007D775F">
        <w:rPr>
          <w:rFonts w:ascii="Arial" w:hAnsi="Arial" w:cs="Arial"/>
          <w:sz w:val="22"/>
          <w:szCs w:val="22"/>
        </w:rPr>
        <w:t xml:space="preserve">nie </w:t>
      </w:r>
      <w:r w:rsidRPr="005948B0">
        <w:rPr>
          <w:rFonts w:ascii="Arial" w:hAnsi="Arial" w:cs="Arial"/>
          <w:sz w:val="22"/>
          <w:szCs w:val="22"/>
        </w:rPr>
        <w:t>wymieni niesprawnego sprzętu w przeciągu dwóch dni roboczych od momentu awa</w:t>
      </w:r>
      <w:r w:rsidR="005417AB" w:rsidRPr="005948B0">
        <w:rPr>
          <w:rFonts w:ascii="Arial" w:hAnsi="Arial" w:cs="Arial"/>
          <w:sz w:val="22"/>
          <w:szCs w:val="22"/>
        </w:rPr>
        <w:t>rii, t</w:t>
      </w:r>
      <w:r w:rsidRPr="005948B0">
        <w:rPr>
          <w:rFonts w:ascii="Arial" w:hAnsi="Arial" w:cs="Arial"/>
          <w:sz w:val="22"/>
          <w:szCs w:val="22"/>
        </w:rPr>
        <w:t>o Z</w:t>
      </w:r>
      <w:r w:rsidR="00ED55ED">
        <w:rPr>
          <w:rFonts w:ascii="Arial" w:hAnsi="Arial" w:cs="Arial"/>
          <w:sz w:val="22"/>
          <w:szCs w:val="22"/>
        </w:rPr>
        <w:t>amawiający</w:t>
      </w:r>
      <w:r w:rsidRPr="005948B0">
        <w:rPr>
          <w:rFonts w:ascii="Arial" w:hAnsi="Arial" w:cs="Arial"/>
          <w:sz w:val="22"/>
          <w:szCs w:val="22"/>
        </w:rPr>
        <w:t xml:space="preserve"> może bez dodatkowego powiadamiania samodzielnie wynająć zastępczy sprzęt</w:t>
      </w:r>
      <w:r w:rsidR="00F158BF">
        <w:rPr>
          <w:rFonts w:ascii="Arial" w:hAnsi="Arial" w:cs="Arial"/>
          <w:sz w:val="22"/>
          <w:szCs w:val="22"/>
        </w:rPr>
        <w:t xml:space="preserve"> </w:t>
      </w:r>
      <w:r w:rsidRPr="005948B0">
        <w:rPr>
          <w:rFonts w:ascii="Arial" w:hAnsi="Arial" w:cs="Arial"/>
          <w:sz w:val="22"/>
          <w:szCs w:val="22"/>
        </w:rPr>
        <w:t xml:space="preserve">(do czasu usunięcia awarii lub jego wymiany na sprawny) </w:t>
      </w:r>
      <w:r w:rsidR="00F158BF">
        <w:rPr>
          <w:rFonts w:ascii="Arial" w:hAnsi="Arial" w:cs="Arial"/>
          <w:sz w:val="22"/>
          <w:szCs w:val="22"/>
        </w:rPr>
        <w:t xml:space="preserve">względnie powierzyć wykonanie prac innemu podmiotowi na koszt i ryzyko Wykonawcy, </w:t>
      </w:r>
      <w:r w:rsidRPr="005948B0">
        <w:rPr>
          <w:rFonts w:ascii="Arial" w:hAnsi="Arial" w:cs="Arial"/>
          <w:sz w:val="22"/>
          <w:szCs w:val="22"/>
        </w:rPr>
        <w:t xml:space="preserve">obciążając kosztami tego wynajmu </w:t>
      </w:r>
      <w:r w:rsidR="00F158BF">
        <w:rPr>
          <w:rFonts w:ascii="Arial" w:hAnsi="Arial" w:cs="Arial"/>
          <w:sz w:val="22"/>
          <w:szCs w:val="22"/>
        </w:rPr>
        <w:t xml:space="preserve">lub powierzenia </w:t>
      </w:r>
      <w:r w:rsidR="00ED55ED">
        <w:rPr>
          <w:rFonts w:ascii="Arial" w:hAnsi="Arial" w:cs="Arial"/>
          <w:sz w:val="22"/>
          <w:szCs w:val="22"/>
        </w:rPr>
        <w:t>Wykonawcę</w:t>
      </w:r>
      <w:r w:rsidR="007D775F">
        <w:rPr>
          <w:rFonts w:ascii="Arial" w:hAnsi="Arial" w:cs="Arial"/>
          <w:sz w:val="22"/>
          <w:szCs w:val="22"/>
        </w:rPr>
        <w:t xml:space="preserve">. Obciążenie może nastąpić w szczególności przez potrącenie tych kosztów </w:t>
      </w:r>
      <w:r w:rsidRPr="005948B0">
        <w:rPr>
          <w:rFonts w:ascii="Arial" w:hAnsi="Arial" w:cs="Arial"/>
          <w:sz w:val="22"/>
          <w:szCs w:val="22"/>
        </w:rPr>
        <w:t xml:space="preserve">z należnego </w:t>
      </w:r>
      <w:r w:rsidR="007D775F">
        <w:rPr>
          <w:rFonts w:ascii="Arial" w:hAnsi="Arial" w:cs="Arial"/>
          <w:sz w:val="22"/>
          <w:szCs w:val="22"/>
        </w:rPr>
        <w:t xml:space="preserve">Wykonawcy </w:t>
      </w:r>
      <w:r w:rsidRPr="005948B0">
        <w:rPr>
          <w:rFonts w:ascii="Arial" w:hAnsi="Arial" w:cs="Arial"/>
          <w:sz w:val="22"/>
          <w:szCs w:val="22"/>
        </w:rPr>
        <w:t xml:space="preserve">wynagrodzenia. </w:t>
      </w:r>
    </w:p>
    <w:p w14:paraId="6C5B61E8" w14:textId="77777777" w:rsidR="0038449B" w:rsidRDefault="00EF2561" w:rsidP="00EA7A79">
      <w:pPr>
        <w:pStyle w:val="Akapitzlist"/>
        <w:numPr>
          <w:ilvl w:val="0"/>
          <w:numId w:val="5"/>
        </w:numPr>
        <w:tabs>
          <w:tab w:val="clear" w:pos="720"/>
          <w:tab w:val="num" w:pos="993"/>
        </w:tabs>
        <w:ind w:left="426" w:hanging="426"/>
        <w:contextualSpacing w:val="0"/>
        <w:jc w:val="both"/>
        <w:rPr>
          <w:rFonts w:ascii="Arial" w:hAnsi="Arial" w:cs="Arial"/>
          <w:sz w:val="22"/>
          <w:szCs w:val="22"/>
        </w:rPr>
      </w:pPr>
      <w:r w:rsidRPr="005948B0">
        <w:rPr>
          <w:rFonts w:ascii="Arial" w:hAnsi="Arial" w:cs="Arial"/>
          <w:sz w:val="22"/>
          <w:szCs w:val="22"/>
        </w:rPr>
        <w:t>Zmiana danych teleadresowych nie stanowi zmiany Umowy, jedynie dla swojej ważności wymaga powiadomienia drugiej Strony co najmniej za pośrednictwem poczty e-mail.</w:t>
      </w:r>
    </w:p>
    <w:p w14:paraId="6C5B61E9" w14:textId="77777777" w:rsidR="0057231E" w:rsidRPr="00951A3B" w:rsidRDefault="0057231E" w:rsidP="00EA7A79">
      <w:pPr>
        <w:pStyle w:val="Akapitzlist"/>
        <w:ind w:left="426"/>
        <w:contextualSpacing w:val="0"/>
        <w:jc w:val="both"/>
        <w:rPr>
          <w:rFonts w:ascii="Arial" w:hAnsi="Arial" w:cs="Arial"/>
          <w:sz w:val="22"/>
          <w:szCs w:val="22"/>
        </w:rPr>
      </w:pPr>
    </w:p>
    <w:p w14:paraId="6C5B61EA" w14:textId="77777777" w:rsidR="0038449B" w:rsidRPr="00951A3B" w:rsidRDefault="00EF2561" w:rsidP="00EA7A79">
      <w:pPr>
        <w:spacing w:line="240" w:lineRule="auto"/>
        <w:jc w:val="center"/>
        <w:rPr>
          <w:rFonts w:cs="Arial"/>
          <w:b/>
          <w:bCs/>
        </w:rPr>
      </w:pPr>
      <w:r w:rsidRPr="00847D84">
        <w:rPr>
          <w:rFonts w:cs="Arial"/>
          <w:b/>
          <w:bCs/>
        </w:rPr>
        <w:t>§ 6</w:t>
      </w:r>
    </w:p>
    <w:p w14:paraId="6C5B61EB" w14:textId="77777777" w:rsidR="0038449B" w:rsidRPr="00951A3B" w:rsidRDefault="00EF2561" w:rsidP="00EA7A79">
      <w:pPr>
        <w:spacing w:line="240" w:lineRule="auto"/>
        <w:jc w:val="center"/>
        <w:rPr>
          <w:rFonts w:cs="Arial"/>
          <w:b/>
          <w:bCs/>
        </w:rPr>
      </w:pPr>
      <w:r w:rsidRPr="00847D84">
        <w:rPr>
          <w:rFonts w:cs="Arial"/>
          <w:b/>
          <w:bCs/>
        </w:rPr>
        <w:t xml:space="preserve">Odpowiedzialność </w:t>
      </w:r>
      <w:r w:rsidR="00ED55ED">
        <w:rPr>
          <w:rFonts w:cs="Arial"/>
          <w:b/>
          <w:bCs/>
        </w:rPr>
        <w:t>Wykonawcy</w:t>
      </w:r>
    </w:p>
    <w:p w14:paraId="6C5B61EC" w14:textId="77777777" w:rsidR="0038449B" w:rsidRDefault="00EF2561" w:rsidP="00EA7A79">
      <w:pPr>
        <w:spacing w:line="240" w:lineRule="auto"/>
        <w:rPr>
          <w:rFonts w:cs="Arial"/>
        </w:rPr>
      </w:pPr>
      <w:r>
        <w:rPr>
          <w:rFonts w:cs="Arial"/>
        </w:rPr>
        <w:t>Wykonawca</w:t>
      </w:r>
      <w:r w:rsidR="00521568" w:rsidRPr="00847D84">
        <w:rPr>
          <w:rFonts w:cs="Arial"/>
        </w:rPr>
        <w:t xml:space="preserve"> ponosi pełną odpowiedzialność za </w:t>
      </w:r>
      <w:r w:rsidR="005417AB">
        <w:rPr>
          <w:rFonts w:cs="Arial"/>
        </w:rPr>
        <w:t>wszelkie szkody wyrządzone Z</w:t>
      </w:r>
      <w:r>
        <w:rPr>
          <w:rFonts w:cs="Arial"/>
        </w:rPr>
        <w:t>amawiającemu</w:t>
      </w:r>
      <w:r w:rsidR="005417AB">
        <w:rPr>
          <w:rFonts w:cs="Arial"/>
        </w:rPr>
        <w:t xml:space="preserve"> </w:t>
      </w:r>
      <w:r w:rsidR="00951A3B">
        <w:rPr>
          <w:rFonts w:cs="Arial"/>
        </w:rPr>
        <w:br/>
      </w:r>
      <w:r w:rsidR="005417AB">
        <w:rPr>
          <w:rFonts w:cs="Arial"/>
        </w:rPr>
        <w:t>i osobom trzecim oraz odpowiada za należyte wykonanie Przedmiotu Umowy.</w:t>
      </w:r>
    </w:p>
    <w:p w14:paraId="6C5B61ED" w14:textId="77777777" w:rsidR="00EA7A79" w:rsidRPr="00951A3B" w:rsidRDefault="00EA7A79" w:rsidP="00EA7A79">
      <w:pPr>
        <w:spacing w:line="240" w:lineRule="auto"/>
        <w:rPr>
          <w:rFonts w:cs="Arial"/>
          <w:b/>
          <w:bCs/>
        </w:rPr>
      </w:pPr>
    </w:p>
    <w:p w14:paraId="6C5B61EE" w14:textId="77777777" w:rsidR="0038449B" w:rsidRPr="00951A3B" w:rsidRDefault="00EF2561" w:rsidP="00EA7A79">
      <w:pPr>
        <w:spacing w:line="240" w:lineRule="auto"/>
        <w:jc w:val="center"/>
        <w:rPr>
          <w:rFonts w:cs="Arial"/>
          <w:b/>
          <w:bCs/>
        </w:rPr>
      </w:pPr>
      <w:r w:rsidRPr="00847D84">
        <w:rPr>
          <w:rFonts w:cs="Arial"/>
          <w:b/>
          <w:bCs/>
        </w:rPr>
        <w:t>§ 7</w:t>
      </w:r>
    </w:p>
    <w:p w14:paraId="6C5B61EF" w14:textId="77777777" w:rsidR="0038449B" w:rsidRDefault="00EF2561" w:rsidP="00EA7A79">
      <w:pPr>
        <w:spacing w:line="240" w:lineRule="auto"/>
        <w:jc w:val="center"/>
        <w:rPr>
          <w:rFonts w:cs="Arial"/>
          <w:b/>
          <w:bCs/>
        </w:rPr>
      </w:pPr>
      <w:r w:rsidRPr="00847D84">
        <w:rPr>
          <w:rFonts w:cs="Arial"/>
          <w:b/>
          <w:bCs/>
        </w:rPr>
        <w:t>Wynagrodzenie</w:t>
      </w:r>
    </w:p>
    <w:p w14:paraId="6C5B61F0" w14:textId="77777777" w:rsidR="00B156D0" w:rsidRPr="00B156D0" w:rsidRDefault="00EF2561" w:rsidP="1CE0768D">
      <w:pPr>
        <w:spacing w:after="120" w:line="240" w:lineRule="auto"/>
        <w:rPr>
          <w:rFonts w:ascii="Times New Roman" w:hAnsi="Times New Roman"/>
        </w:rPr>
      </w:pPr>
      <w:r w:rsidRPr="1CE0768D">
        <w:rPr>
          <w:b/>
          <w:bCs/>
          <w:i/>
          <w:iCs/>
        </w:rPr>
        <w:t>Wariant nr 1</w:t>
      </w:r>
      <w:r w:rsidRPr="1CE0768D">
        <w:rPr>
          <w:i/>
          <w:iCs/>
        </w:rPr>
        <w:t xml:space="preserve"> – ust. 1-8 poniżej dotyczą wykonawców spoza GK Zamawiającego oraz spółek z GK Zamawiającego wyłącznie w sytuacji gdy w ramach postępowania weźmie udział przynajmniej jeden podmiot spoza GK Zamawiającego</w:t>
      </w:r>
      <w:r w:rsidRPr="00130FD4">
        <w:rPr>
          <w:rFonts w:ascii="Times New Roman" w:hAnsi="Times New Roman"/>
        </w:rPr>
        <w:t>.</w:t>
      </w:r>
    </w:p>
    <w:p w14:paraId="6C5B61F1" w14:textId="77777777" w:rsidR="0038449B" w:rsidRPr="00951A3B" w:rsidRDefault="00EF2561" w:rsidP="00EA7A79">
      <w:pPr>
        <w:pStyle w:val="Tekstpodstawowywcity2"/>
        <w:widowControl/>
        <w:numPr>
          <w:ilvl w:val="0"/>
          <w:numId w:val="2"/>
        </w:numPr>
        <w:tabs>
          <w:tab w:val="clear" w:pos="454"/>
          <w:tab w:val="num" w:pos="567"/>
        </w:tabs>
        <w:ind w:left="567" w:hanging="539"/>
        <w:rPr>
          <w:rFonts w:ascii="Arial" w:hAnsi="Arial" w:cs="Arial"/>
          <w:b w:val="0"/>
          <w:sz w:val="22"/>
          <w:szCs w:val="22"/>
        </w:rPr>
      </w:pPr>
      <w:r w:rsidRPr="00244F41">
        <w:rPr>
          <w:rFonts w:ascii="Arial" w:hAnsi="Arial" w:cs="Arial"/>
          <w:b w:val="0"/>
          <w:sz w:val="22"/>
          <w:szCs w:val="22"/>
        </w:rPr>
        <w:t>Z</w:t>
      </w:r>
      <w:r w:rsidR="00ED55ED">
        <w:rPr>
          <w:rFonts w:ascii="Arial" w:hAnsi="Arial" w:cs="Arial"/>
          <w:b w:val="0"/>
          <w:sz w:val="22"/>
          <w:szCs w:val="22"/>
        </w:rPr>
        <w:t>amawiający</w:t>
      </w:r>
      <w:r w:rsidRPr="00244F41">
        <w:rPr>
          <w:rFonts w:ascii="Arial" w:hAnsi="Arial" w:cs="Arial"/>
          <w:b w:val="0"/>
          <w:sz w:val="22"/>
          <w:szCs w:val="22"/>
        </w:rPr>
        <w:t xml:space="preserve"> zobowiązany jest uiścić </w:t>
      </w:r>
      <w:r w:rsidR="00ED55ED">
        <w:rPr>
          <w:rFonts w:ascii="Arial" w:hAnsi="Arial" w:cs="Arial"/>
          <w:b w:val="0"/>
          <w:sz w:val="22"/>
          <w:szCs w:val="22"/>
        </w:rPr>
        <w:t>Wykonawcy</w:t>
      </w:r>
      <w:r w:rsidRPr="00244F41">
        <w:rPr>
          <w:rFonts w:ascii="Arial" w:hAnsi="Arial" w:cs="Arial"/>
          <w:b w:val="0"/>
          <w:sz w:val="22"/>
          <w:szCs w:val="22"/>
        </w:rPr>
        <w:t xml:space="preserve"> za wykonanie Przedmiotu Umowy wynagrodzenie, które zostanie ustalone w poniższy sposób:</w:t>
      </w:r>
    </w:p>
    <w:p w14:paraId="6C5B61F2" w14:textId="77777777" w:rsidR="0038449B" w:rsidRPr="00386F96"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b/>
          <w:bCs/>
        </w:rPr>
      </w:pPr>
      <w:r w:rsidRPr="00847D84">
        <w:rPr>
          <w:rFonts w:cs="Arial"/>
        </w:rPr>
        <w:t xml:space="preserve">za wykonanie prac koparko-ładowarką o mocy min. 80 KM z młotem lub łyżkami </w:t>
      </w:r>
      <w:r w:rsidRPr="00244F41">
        <w:rPr>
          <w:rFonts w:cs="Arial"/>
          <w:szCs w:val="22"/>
        </w:rPr>
        <w:br/>
      </w:r>
      <w:r w:rsidRPr="00847D84">
        <w:rPr>
          <w:rFonts w:cs="Arial"/>
        </w:rPr>
        <w:t xml:space="preserve">o różnej pojemności dostosowanymi do rodzaju robót za 1 roboczogodzinę </w:t>
      </w:r>
      <w:r w:rsidR="0057231E" w:rsidRPr="00BC11AE">
        <w:rPr>
          <w:rFonts w:cs="Arial"/>
          <w:b/>
          <w:bCs/>
        </w:rPr>
        <w:t>……….</w:t>
      </w:r>
      <w:r w:rsidR="00642E00" w:rsidRPr="00BC11AE">
        <w:rPr>
          <w:rFonts w:cs="Arial"/>
          <w:b/>
          <w:bCs/>
        </w:rPr>
        <w:t xml:space="preserve"> </w:t>
      </w:r>
      <w:r w:rsidRPr="00BC11AE">
        <w:rPr>
          <w:rFonts w:cs="Arial"/>
          <w:b/>
          <w:bCs/>
        </w:rPr>
        <w:t>zł netto,</w:t>
      </w:r>
    </w:p>
    <w:p w14:paraId="6C5B61F3" w14:textId="77777777" w:rsidR="0038449B" w:rsidRPr="00E22374"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 xml:space="preserve">za wykonanie prac wozidłem budowlanym o ładowności do 6 ton za 1 roboczogodzinę </w:t>
      </w:r>
      <w:r w:rsidR="0057231E" w:rsidRPr="00BC11AE">
        <w:rPr>
          <w:rFonts w:cs="Arial"/>
          <w:b/>
          <w:bCs/>
        </w:rPr>
        <w:t>……….</w:t>
      </w:r>
      <w:r w:rsidRPr="00BC11AE">
        <w:rPr>
          <w:rFonts w:cs="Arial"/>
          <w:b/>
          <w:bCs/>
        </w:rPr>
        <w:t>zł netto,</w:t>
      </w:r>
      <w:r w:rsidRPr="00EC0F2D">
        <w:rPr>
          <w:rFonts w:cs="Arial"/>
        </w:rPr>
        <w:t xml:space="preserve"> </w:t>
      </w:r>
    </w:p>
    <w:p w14:paraId="6C5B61F4" w14:textId="77777777" w:rsidR="0038449B" w:rsidRPr="00E22374"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 xml:space="preserve">za wykonanie prac ciągnikiem siodłowym z naczepą niskopodwoziową o ładowności min. 25 ton za 1 roboczogodzinę </w:t>
      </w:r>
      <w:r w:rsidR="0057231E" w:rsidRPr="00BC11AE">
        <w:rPr>
          <w:rFonts w:cs="Arial"/>
          <w:b/>
          <w:bCs/>
        </w:rPr>
        <w:t>……….</w:t>
      </w:r>
      <w:r w:rsidRPr="00BC11AE">
        <w:rPr>
          <w:rFonts w:cs="Arial"/>
          <w:b/>
          <w:bCs/>
        </w:rPr>
        <w:t>zł netto,</w:t>
      </w:r>
    </w:p>
    <w:p w14:paraId="6C5B61F5" w14:textId="77777777" w:rsidR="0038449B" w:rsidRPr="00E22374"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 xml:space="preserve">za wykonanie prac ciągnikiem siodłowym z naczepą o długości 12 m i ładowności </w:t>
      </w:r>
      <w:r w:rsidRPr="00244F41">
        <w:rPr>
          <w:rFonts w:cs="Arial"/>
          <w:szCs w:val="22"/>
        </w:rPr>
        <w:br/>
      </w:r>
      <w:r w:rsidRPr="00847D84">
        <w:rPr>
          <w:rFonts w:cs="Arial"/>
        </w:rPr>
        <w:t>m</w:t>
      </w:r>
      <w:r w:rsidR="00642E00">
        <w:rPr>
          <w:rFonts w:cs="Arial"/>
        </w:rPr>
        <w:t xml:space="preserve">in. 20 ton za 1 roboczogodzinę </w:t>
      </w:r>
      <w:r w:rsidR="0057231E" w:rsidRPr="00BC11AE">
        <w:rPr>
          <w:rFonts w:cs="Arial"/>
          <w:b/>
          <w:bCs/>
        </w:rPr>
        <w:t>……….</w:t>
      </w:r>
      <w:r w:rsidRPr="00BC11AE">
        <w:rPr>
          <w:rFonts w:cs="Arial"/>
          <w:b/>
          <w:bCs/>
        </w:rPr>
        <w:t>zł netto,</w:t>
      </w:r>
    </w:p>
    <w:p w14:paraId="6C5B61F6" w14:textId="77777777" w:rsidR="0038449B" w:rsidRPr="00386F96"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b/>
          <w:bCs/>
        </w:rPr>
      </w:pPr>
      <w:r w:rsidRPr="00EC0F2D">
        <w:rPr>
          <w:rFonts w:cs="Arial"/>
        </w:rPr>
        <w:t xml:space="preserve">za wykonanie prac dźwigiem o udźwigu minimum 16 ton za 1 roboczogodzinę </w:t>
      </w:r>
      <w:r w:rsidR="0057231E" w:rsidRPr="00BC11AE">
        <w:rPr>
          <w:rFonts w:cs="Arial"/>
          <w:b/>
          <w:bCs/>
        </w:rPr>
        <w:t>……….</w:t>
      </w:r>
      <w:r w:rsidRPr="00BC11AE">
        <w:rPr>
          <w:rFonts w:cs="Arial"/>
          <w:b/>
          <w:bCs/>
        </w:rPr>
        <w:t>zł netto</w:t>
      </w:r>
      <w:r w:rsidRPr="00642E00">
        <w:rPr>
          <w:rFonts w:cs="Arial"/>
        </w:rPr>
        <w:t>,</w:t>
      </w:r>
    </w:p>
    <w:p w14:paraId="6C5B61F7" w14:textId="77777777" w:rsidR="0038449B" w:rsidRPr="00E22374"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za wykonanie prac ładowarką teleskopową z wysięgnikiem 12 m (kosz i widły)</w:t>
      </w:r>
      <w:r w:rsidRPr="00244F41">
        <w:rPr>
          <w:rFonts w:cs="Arial"/>
          <w:szCs w:val="22"/>
        </w:rPr>
        <w:br/>
      </w:r>
      <w:r w:rsidR="00642E00">
        <w:rPr>
          <w:rFonts w:cs="Arial"/>
        </w:rPr>
        <w:t xml:space="preserve">za 1 roboczogodzinę </w:t>
      </w:r>
      <w:r w:rsidR="0057231E" w:rsidRPr="00BC11AE">
        <w:rPr>
          <w:rFonts w:cs="Arial"/>
          <w:b/>
          <w:bCs/>
        </w:rPr>
        <w:t>……….</w:t>
      </w:r>
      <w:r w:rsidRPr="00BC11AE">
        <w:rPr>
          <w:rFonts w:cs="Arial"/>
          <w:b/>
          <w:bCs/>
        </w:rPr>
        <w:t xml:space="preserve"> zł netto</w:t>
      </w:r>
      <w:r w:rsidRPr="00847D84">
        <w:rPr>
          <w:rFonts w:cs="Arial"/>
        </w:rPr>
        <w:t>,</w:t>
      </w:r>
    </w:p>
    <w:p w14:paraId="6C5B61F8" w14:textId="77777777" w:rsidR="0038449B" w:rsidRPr="00E22374"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 xml:space="preserve">za wykonanie prac samochodem ciężarowym o długości skrzyni ładunkowej min. 6 m </w:t>
      </w:r>
      <w:r w:rsidRPr="00244F41">
        <w:rPr>
          <w:rFonts w:cs="Arial"/>
          <w:szCs w:val="22"/>
        </w:rPr>
        <w:br/>
      </w:r>
      <w:r w:rsidRPr="00847D84">
        <w:rPr>
          <w:rFonts w:cs="Arial"/>
        </w:rPr>
        <w:t>i szerokości min. 2,5 m wyposażonym w HDS o udźwigu min. 4,5 ton za</w:t>
      </w:r>
      <w:r w:rsidRPr="00244F41">
        <w:rPr>
          <w:rFonts w:cs="Arial"/>
          <w:szCs w:val="22"/>
        </w:rPr>
        <w:br/>
      </w:r>
      <w:r w:rsidRPr="00847D84">
        <w:rPr>
          <w:rFonts w:cs="Arial"/>
        </w:rPr>
        <w:t xml:space="preserve">1 roboczogodzinę </w:t>
      </w:r>
      <w:r w:rsidR="0057231E" w:rsidRPr="00BC11AE">
        <w:rPr>
          <w:rFonts w:cs="Arial"/>
          <w:b/>
          <w:bCs/>
        </w:rPr>
        <w:t>……….</w:t>
      </w:r>
      <w:r w:rsidRPr="00BC11AE">
        <w:rPr>
          <w:rFonts w:cs="Arial"/>
          <w:b/>
          <w:bCs/>
        </w:rPr>
        <w:t>zł netto,</w:t>
      </w:r>
    </w:p>
    <w:p w14:paraId="6C5B61F9" w14:textId="77777777" w:rsidR="0038449B" w:rsidRPr="00E22374"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 xml:space="preserve">za wykonanie prac koparką jednonaczyniową gąsienicową o pojemności łyżki 0,8 m, wyposażona w młot wyburzeniowy o minimalnej mocy 150 KM za 1 roboczogodzinę </w:t>
      </w:r>
      <w:r w:rsidR="0057231E" w:rsidRPr="00BC11AE">
        <w:rPr>
          <w:rFonts w:cs="Arial"/>
          <w:b/>
          <w:bCs/>
        </w:rPr>
        <w:t>……….</w:t>
      </w:r>
      <w:r w:rsidRPr="00BC11AE">
        <w:rPr>
          <w:rFonts w:cs="Arial"/>
          <w:b/>
          <w:bCs/>
        </w:rPr>
        <w:t>zł netto</w:t>
      </w:r>
      <w:r w:rsidRPr="00EC0F2D">
        <w:rPr>
          <w:rFonts w:cs="Arial"/>
        </w:rPr>
        <w:t>,</w:t>
      </w:r>
    </w:p>
    <w:p w14:paraId="6C5B61FA" w14:textId="77777777" w:rsidR="0038449B" w:rsidRDefault="00EF2561" w:rsidP="00EA7A79">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t>za wykonanie prac spychaczem gąsienicowym o mocy min. 100 KM za</w:t>
      </w:r>
      <w:r w:rsidRPr="00244F41">
        <w:rPr>
          <w:rFonts w:cs="Arial"/>
          <w:szCs w:val="22"/>
        </w:rPr>
        <w:br/>
      </w:r>
      <w:r w:rsidRPr="00847D84">
        <w:rPr>
          <w:rFonts w:cs="Arial"/>
        </w:rPr>
        <w:t xml:space="preserve">1 roboczogodzinę </w:t>
      </w:r>
      <w:r w:rsidR="0057231E" w:rsidRPr="00BC11AE">
        <w:rPr>
          <w:rFonts w:cs="Arial"/>
          <w:b/>
          <w:bCs/>
        </w:rPr>
        <w:t>……….</w:t>
      </w:r>
      <w:r w:rsidRPr="00BC11AE">
        <w:rPr>
          <w:rFonts w:cs="Arial"/>
          <w:b/>
          <w:bCs/>
        </w:rPr>
        <w:t>zł netto</w:t>
      </w:r>
      <w:r w:rsidRPr="00847D84">
        <w:rPr>
          <w:rFonts w:cs="Arial"/>
        </w:rPr>
        <w:t>,</w:t>
      </w:r>
    </w:p>
    <w:p w14:paraId="6C5B61FB" w14:textId="77777777" w:rsidR="00900BE5" w:rsidRPr="00900BE5" w:rsidRDefault="00EF2561" w:rsidP="00900BE5">
      <w:pPr>
        <w:numPr>
          <w:ilvl w:val="0"/>
          <w:numId w:val="9"/>
        </w:numPr>
        <w:tabs>
          <w:tab w:val="num" w:pos="567"/>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39"/>
        <w:rPr>
          <w:rFonts w:cs="Arial"/>
        </w:rPr>
      </w:pPr>
      <w:r w:rsidRPr="00EC0F2D">
        <w:rPr>
          <w:rFonts w:cs="Arial"/>
        </w:rPr>
        <w:lastRenderedPageBreak/>
        <w:t xml:space="preserve">za wykonanie prac </w:t>
      </w:r>
      <w:r w:rsidRPr="00130FD4">
        <w:rPr>
          <w:rFonts w:cs="Arial"/>
        </w:rPr>
        <w:t xml:space="preserve">podnośnikiem koszowym (zwyżką) o wysięgu min. 18 m i udźwigu min. 200 kg </w:t>
      </w:r>
      <w:r w:rsidRPr="00EC0F2D">
        <w:rPr>
          <w:rFonts w:cs="Arial"/>
        </w:rPr>
        <w:t>za</w:t>
      </w:r>
      <w:r w:rsidRPr="00130FD4">
        <w:rPr>
          <w:rFonts w:cs="Arial"/>
        </w:rPr>
        <w:t xml:space="preserve"> </w:t>
      </w:r>
      <w:r w:rsidRPr="00847D84">
        <w:rPr>
          <w:rFonts w:cs="Arial"/>
        </w:rPr>
        <w:t xml:space="preserve">1 roboczogodzinę </w:t>
      </w:r>
      <w:r w:rsidRPr="00BC11AE">
        <w:rPr>
          <w:rFonts w:cs="Arial"/>
          <w:b/>
          <w:bCs/>
        </w:rPr>
        <w:t>……….zł netto</w:t>
      </w:r>
      <w:r w:rsidRPr="00847D84">
        <w:rPr>
          <w:rFonts w:cs="Arial"/>
        </w:rPr>
        <w:t>,</w:t>
      </w:r>
    </w:p>
    <w:p w14:paraId="6C5B61FC" w14:textId="77777777" w:rsidR="00CB5048" w:rsidRPr="00CB5048" w:rsidRDefault="00EF2561" w:rsidP="00EA7A79">
      <w:pPr>
        <w:numPr>
          <w:ilvl w:val="0"/>
          <w:numId w:val="9"/>
        </w:numPr>
        <w:tabs>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67"/>
        <w:rPr>
          <w:rFonts w:cs="Arial"/>
        </w:rPr>
      </w:pPr>
      <w:r w:rsidRPr="00CB5048">
        <w:rPr>
          <w:rFonts w:cs="Arial"/>
        </w:rPr>
        <w:t>Montaż dróg dojazdowych i placów manewrowych z płyt drogowych</w:t>
      </w:r>
      <w:r>
        <w:rPr>
          <w:rFonts w:cs="Arial"/>
        </w:rPr>
        <w:t xml:space="preserve"> za 1 m</w:t>
      </w:r>
      <w:r>
        <w:rPr>
          <w:rFonts w:cs="Arial"/>
          <w:vertAlign w:val="superscript"/>
        </w:rPr>
        <w:t>2</w:t>
      </w:r>
      <w:r w:rsidRPr="00EC0F2D">
        <w:rPr>
          <w:rFonts w:cs="Arial"/>
        </w:rPr>
        <w:t xml:space="preserve"> </w:t>
      </w:r>
      <w:r w:rsidRPr="00BC11AE">
        <w:rPr>
          <w:rFonts w:cs="Arial"/>
          <w:b/>
          <w:bCs/>
        </w:rPr>
        <w:t>……….zł netto</w:t>
      </w:r>
    </w:p>
    <w:p w14:paraId="6C5B61FD" w14:textId="77777777" w:rsidR="00CB5048" w:rsidRPr="00CB5048" w:rsidRDefault="00EF2561" w:rsidP="00EA7A79">
      <w:pPr>
        <w:numPr>
          <w:ilvl w:val="0"/>
          <w:numId w:val="9"/>
        </w:numPr>
        <w:tabs>
          <w:tab w:val="left" w:pos="1134"/>
          <w:tab w:val="left" w:pos="1584"/>
          <w:tab w:val="left" w:pos="2592"/>
          <w:tab w:val="left" w:pos="3312"/>
          <w:tab w:val="left" w:pos="3744"/>
          <w:tab w:val="left" w:pos="4032"/>
          <w:tab w:val="left" w:pos="4896"/>
          <w:tab w:val="left" w:pos="5904"/>
          <w:tab w:val="left" w:pos="6768"/>
          <w:tab w:val="left" w:pos="7056"/>
        </w:tabs>
        <w:spacing w:line="240" w:lineRule="auto"/>
        <w:ind w:left="1134" w:hanging="567"/>
        <w:rPr>
          <w:rFonts w:cs="Arial"/>
        </w:rPr>
      </w:pPr>
      <w:r>
        <w:rPr>
          <w:rFonts w:cs="Arial"/>
        </w:rPr>
        <w:t>Dem</w:t>
      </w:r>
      <w:r w:rsidRPr="00CB5048">
        <w:rPr>
          <w:rFonts w:cs="Arial"/>
        </w:rPr>
        <w:t>ontaż dróg dojazdowych i placów manewrowych z płyt drogowych</w:t>
      </w:r>
      <w:r>
        <w:rPr>
          <w:rFonts w:cs="Arial"/>
        </w:rPr>
        <w:t xml:space="preserve"> za 1 m</w:t>
      </w:r>
      <w:r>
        <w:rPr>
          <w:rFonts w:cs="Arial"/>
          <w:vertAlign w:val="superscript"/>
        </w:rPr>
        <w:t>2</w:t>
      </w:r>
      <w:r w:rsidRPr="00EC0F2D">
        <w:rPr>
          <w:rFonts w:cs="Arial"/>
        </w:rPr>
        <w:t xml:space="preserve"> </w:t>
      </w:r>
      <w:r w:rsidRPr="00BC11AE">
        <w:rPr>
          <w:rFonts w:cs="Arial"/>
          <w:b/>
          <w:bCs/>
        </w:rPr>
        <w:t>……….zł netto</w:t>
      </w:r>
    </w:p>
    <w:p w14:paraId="6C5B61FE" w14:textId="63359178" w:rsidR="0038449B" w:rsidRPr="00E22374" w:rsidRDefault="00EF2561" w:rsidP="005A160B">
      <w:pPr>
        <w:numPr>
          <w:ilvl w:val="0"/>
          <w:numId w:val="9"/>
        </w:numPr>
        <w:tabs>
          <w:tab w:val="left" w:pos="1134"/>
          <w:tab w:val="left" w:pos="1584"/>
          <w:tab w:val="left" w:pos="2592"/>
          <w:tab w:val="left" w:pos="3312"/>
          <w:tab w:val="left" w:pos="3744"/>
          <w:tab w:val="left" w:pos="4032"/>
          <w:tab w:val="left" w:pos="4896"/>
          <w:tab w:val="left" w:pos="5904"/>
          <w:tab w:val="left" w:pos="6768"/>
          <w:tab w:val="left" w:pos="7056"/>
        </w:tabs>
        <w:spacing w:line="240" w:lineRule="auto"/>
        <w:rPr>
          <w:rFonts w:cs="Arial"/>
        </w:rPr>
      </w:pPr>
      <w:r w:rsidRPr="00EC0F2D">
        <w:rPr>
          <w:rFonts w:cs="Arial"/>
        </w:rPr>
        <w:t xml:space="preserve">za wykonanie przewozu sprzętu </w:t>
      </w:r>
      <w:ins w:id="1" w:author="Bulik Paulina [2]" w:date="2026-01-23T07:30:00Z">
        <w:r w:rsidR="005A160B" w:rsidRPr="005A160B">
          <w:rPr>
            <w:rFonts w:cs="Arial"/>
          </w:rPr>
          <w:t xml:space="preserve">(transportu) </w:t>
        </w:r>
      </w:ins>
      <w:r w:rsidRPr="00EC0F2D">
        <w:rPr>
          <w:rFonts w:cs="Arial"/>
        </w:rPr>
        <w:t xml:space="preserve">za 1 km </w:t>
      </w:r>
      <w:r w:rsidR="0057231E" w:rsidRPr="00BC11AE">
        <w:rPr>
          <w:rFonts w:cs="Arial"/>
          <w:b/>
          <w:bCs/>
        </w:rPr>
        <w:t>……….</w:t>
      </w:r>
      <w:r w:rsidRPr="00BC11AE">
        <w:rPr>
          <w:rFonts w:cs="Arial"/>
          <w:b/>
          <w:bCs/>
        </w:rPr>
        <w:t>zł netto</w:t>
      </w:r>
      <w:r w:rsidRPr="00EC0F2D">
        <w:rPr>
          <w:rFonts w:cs="Arial"/>
        </w:rPr>
        <w:t>.</w:t>
      </w:r>
    </w:p>
    <w:p w14:paraId="6C5B61FF" w14:textId="77777777" w:rsidR="0038449B" w:rsidRPr="00951A3B" w:rsidRDefault="00EF2561" w:rsidP="00EA7A79">
      <w:pPr>
        <w:pStyle w:val="Akapitzlist"/>
        <w:numPr>
          <w:ilvl w:val="0"/>
          <w:numId w:val="2"/>
        </w:numPr>
        <w:tabs>
          <w:tab w:val="clear" w:pos="454"/>
          <w:tab w:val="num" w:pos="567"/>
        </w:tabs>
        <w:ind w:left="539" w:hanging="539"/>
        <w:contextualSpacing w:val="0"/>
        <w:jc w:val="both"/>
        <w:rPr>
          <w:rFonts w:ascii="Arial" w:hAnsi="Arial" w:cs="Arial"/>
          <w:sz w:val="22"/>
          <w:szCs w:val="22"/>
        </w:rPr>
      </w:pPr>
      <w:r w:rsidRPr="00244F41">
        <w:rPr>
          <w:rFonts w:ascii="Arial" w:hAnsi="Arial" w:cs="Arial"/>
          <w:sz w:val="22"/>
          <w:szCs w:val="22"/>
        </w:rPr>
        <w:t>Podatek VAT zostanie naliczony zgodnie z przepisami obowiązującymi w dniu powstania obowiązku podatkowego.</w:t>
      </w:r>
    </w:p>
    <w:p w14:paraId="7446BDBE" w14:textId="77777777" w:rsidR="00A04AC4" w:rsidRPr="00A04AC4" w:rsidRDefault="00A04AC4" w:rsidP="00A04AC4">
      <w:pPr>
        <w:numPr>
          <w:ilvl w:val="0"/>
          <w:numId w:val="2"/>
        </w:numPr>
        <w:tabs>
          <w:tab w:val="clear" w:pos="454"/>
          <w:tab w:val="num" w:pos="567"/>
        </w:tabs>
        <w:spacing w:line="240" w:lineRule="auto"/>
        <w:ind w:left="539" w:hanging="539"/>
        <w:rPr>
          <w:ins w:id="2" w:author="Bulik Paulina [2]" w:date="2026-01-23T07:25:00Z"/>
          <w:rFonts w:cs="Arial"/>
          <w:color w:val="FF0000"/>
          <w:szCs w:val="22"/>
        </w:rPr>
      </w:pPr>
      <w:ins w:id="3" w:author="Bulik Paulina [2]" w:date="2026-01-23T07:25:00Z">
        <w:r w:rsidRPr="00A04AC4">
          <w:rPr>
            <w:rFonts w:cs="Arial"/>
            <w:color w:val="FF0000"/>
            <w:szCs w:val="22"/>
          </w:rPr>
          <w:t>Zasady ponoszenia kosztów przewozu (transportu) sprzętu:</w:t>
        </w:r>
      </w:ins>
    </w:p>
    <w:p w14:paraId="58EA133D" w14:textId="77777777" w:rsidR="00A04AC4" w:rsidRPr="00A04AC4" w:rsidRDefault="00A04AC4" w:rsidP="00A04AC4">
      <w:pPr>
        <w:numPr>
          <w:ilvl w:val="0"/>
          <w:numId w:val="49"/>
        </w:numPr>
        <w:spacing w:line="240" w:lineRule="auto"/>
        <w:rPr>
          <w:ins w:id="4" w:author="Bulik Paulina [2]" w:date="2026-01-23T07:25:00Z"/>
          <w:rFonts w:cs="Arial"/>
          <w:color w:val="FF0000"/>
          <w:szCs w:val="22"/>
        </w:rPr>
      </w:pPr>
      <w:ins w:id="5" w:author="Bulik Paulina [2]" w:date="2026-01-23T07:25:00Z">
        <w:r w:rsidRPr="00A04AC4">
          <w:rPr>
            <w:rFonts w:cs="Arial"/>
            <w:color w:val="FF0000"/>
            <w:szCs w:val="22"/>
          </w:rPr>
          <w:t xml:space="preserve">Koszty transportu sprzętu z bazy Wykonawcy do bazy Zamawiającego (Bazy GLI Krosno lub GLI Gorlice) i w drugą stronę, ponosi Wykonawca – Zamawiający gwarantuje możliwość dojazdu i parkowania w jednej z dwóch w/w baz położonej bliżej miejsca ich wykonywania; </w:t>
        </w:r>
      </w:ins>
    </w:p>
    <w:p w14:paraId="26F0F6AF" w14:textId="77777777" w:rsidR="00A04AC4" w:rsidRPr="00A04AC4" w:rsidRDefault="00A04AC4" w:rsidP="00A04AC4">
      <w:pPr>
        <w:numPr>
          <w:ilvl w:val="0"/>
          <w:numId w:val="49"/>
        </w:numPr>
        <w:spacing w:line="240" w:lineRule="auto"/>
        <w:rPr>
          <w:ins w:id="6" w:author="Bulik Paulina [2]" w:date="2026-01-23T07:25:00Z"/>
          <w:rFonts w:cs="Arial"/>
          <w:color w:val="FF0000"/>
          <w:szCs w:val="22"/>
        </w:rPr>
      </w:pPr>
      <w:ins w:id="7" w:author="Bulik Paulina [2]" w:date="2026-01-23T07:25:00Z">
        <w:r w:rsidRPr="00A04AC4">
          <w:rPr>
            <w:rFonts w:cs="Arial"/>
            <w:color w:val="FF0000"/>
            <w:szCs w:val="22"/>
          </w:rPr>
          <w:t xml:space="preserve">Koszty transportu sprzętu z bazy Wykonawcy bezpośrednio do miejsca wykonywania prac w ramach danego zgłoszenia, jak również koszty transportu sprzętu z miejsca wykonywania prac bezpośrednio bo bazy Wykonawcy, ponosi Zamawiający, lecz jedynie jedynie w części równej odległości pomiędzy miejscem wykonywania prac a Bazą GLI Krosno lub GLI Gorlice położoną bliżej miejsca wykonywania prac - według stawek opisanych w ust. 1 lit. m.  </w:t>
        </w:r>
      </w:ins>
    </w:p>
    <w:p w14:paraId="05346428" w14:textId="77777777" w:rsidR="00A04AC4" w:rsidRPr="00A04AC4" w:rsidRDefault="00A04AC4" w:rsidP="00A04AC4">
      <w:pPr>
        <w:numPr>
          <w:ilvl w:val="0"/>
          <w:numId w:val="49"/>
        </w:numPr>
        <w:spacing w:line="240" w:lineRule="auto"/>
        <w:rPr>
          <w:ins w:id="8" w:author="Bulik Paulina [2]" w:date="2026-01-23T07:25:00Z"/>
          <w:rFonts w:cs="Arial"/>
          <w:color w:val="FF0000"/>
          <w:szCs w:val="22"/>
        </w:rPr>
      </w:pPr>
      <w:ins w:id="9" w:author="Bulik Paulina [2]" w:date="2026-01-23T07:25:00Z">
        <w:r w:rsidRPr="00A04AC4">
          <w:rPr>
            <w:rFonts w:cs="Arial"/>
            <w:color w:val="FF0000"/>
            <w:szCs w:val="22"/>
          </w:rPr>
          <w:t xml:space="preserve">Koszty transportu sprzętu z bazy GLI Krosno lub GLI Gorlice do miejsc prowadzenia prac oraz z miejsca prowadzenia prac do bazy GLI Krosno lub Gorlice, ponosi Zamawiający według stawek opisanych w ust. 1 lit. m.  </w:t>
        </w:r>
      </w:ins>
    </w:p>
    <w:p w14:paraId="45F2F812" w14:textId="77777777" w:rsidR="00A04AC4" w:rsidRPr="00A04AC4" w:rsidRDefault="00A04AC4" w:rsidP="00A04AC4">
      <w:pPr>
        <w:numPr>
          <w:ilvl w:val="0"/>
          <w:numId w:val="49"/>
        </w:numPr>
        <w:spacing w:line="240" w:lineRule="auto"/>
        <w:rPr>
          <w:ins w:id="10" w:author="Bulik Paulina [2]" w:date="2026-01-23T07:25:00Z"/>
          <w:rFonts w:cs="Arial"/>
          <w:color w:val="FF0000"/>
          <w:szCs w:val="22"/>
        </w:rPr>
      </w:pPr>
      <w:ins w:id="11" w:author="Bulik Paulina [2]" w:date="2026-01-23T07:25:00Z">
        <w:r w:rsidRPr="00A04AC4">
          <w:rPr>
            <w:rFonts w:cs="Arial"/>
            <w:color w:val="FF0000"/>
            <w:szCs w:val="22"/>
          </w:rPr>
          <w:t xml:space="preserve">W przypadku przewozu sprzętu z jednego miejsca wykonywania prac do następnego, Zamawiający ponosi również koszty transportu za przewóz na trasie łączącej oba te miejsca, według stawek opisanych w ust.1 lit. m. </w:t>
        </w:r>
      </w:ins>
    </w:p>
    <w:p w14:paraId="1523A475" w14:textId="77777777" w:rsidR="00A04AC4" w:rsidRPr="00A04AC4" w:rsidRDefault="00A04AC4" w:rsidP="00A04AC4">
      <w:pPr>
        <w:numPr>
          <w:ilvl w:val="0"/>
          <w:numId w:val="49"/>
        </w:numPr>
        <w:spacing w:line="240" w:lineRule="auto"/>
        <w:rPr>
          <w:ins w:id="12" w:author="Bulik Paulina [2]" w:date="2026-01-23T07:25:00Z"/>
          <w:rFonts w:cs="Arial"/>
          <w:color w:val="FF0000"/>
          <w:szCs w:val="22"/>
        </w:rPr>
      </w:pPr>
      <w:ins w:id="13" w:author="Bulik Paulina [2]" w:date="2026-01-23T07:25:00Z">
        <w:r w:rsidRPr="00A04AC4">
          <w:rPr>
            <w:rFonts w:cs="Arial"/>
            <w:color w:val="FF0000"/>
            <w:szCs w:val="22"/>
          </w:rPr>
          <w:t>Zamawiający nie ponosi innych kosztów przewozu sprzętu Wykonawcy, niż opisane w ust. 3 lit. b)- d);</w:t>
        </w:r>
      </w:ins>
    </w:p>
    <w:p w14:paraId="1368CEC9" w14:textId="77777777" w:rsidR="00A04AC4" w:rsidRPr="00A04AC4" w:rsidRDefault="00A04AC4" w:rsidP="00A04AC4">
      <w:pPr>
        <w:numPr>
          <w:ilvl w:val="0"/>
          <w:numId w:val="49"/>
        </w:numPr>
        <w:spacing w:line="240" w:lineRule="auto"/>
        <w:rPr>
          <w:ins w:id="14" w:author="Bulik Paulina [2]" w:date="2026-01-23T07:25:00Z"/>
          <w:rFonts w:cs="Arial"/>
          <w:color w:val="FF0000"/>
          <w:szCs w:val="22"/>
        </w:rPr>
      </w:pPr>
      <w:ins w:id="15" w:author="Bulik Paulina [2]" w:date="2026-01-23T07:25:00Z">
        <w:r w:rsidRPr="00A04AC4">
          <w:rPr>
            <w:rFonts w:cs="Arial"/>
            <w:color w:val="FF0000"/>
            <w:szCs w:val="22"/>
          </w:rPr>
          <w:t>Wykonawca nie może bez zgody Zamawiającego obciążyć go kosztami transportu na kwotę wyższą niż wynikającą z przemnożenia ceny jednostkowej opisanej w ust. 1 lit. m, przez ilość kilometrów podanych przez Zamawiającego, zgodnie z zasadami opisanymi w ust. 3 lit. a) - e) i zaakceptowanych przez Wykonawcę każdorazowo w zamówieniu/zgłoszeniu.</w:t>
        </w:r>
      </w:ins>
    </w:p>
    <w:p w14:paraId="6C5B6200" w14:textId="6525C014" w:rsidR="0038449B" w:rsidRPr="00E22374" w:rsidDel="00A04AC4" w:rsidRDefault="00EF2561" w:rsidP="00EA7A79">
      <w:pPr>
        <w:numPr>
          <w:ilvl w:val="0"/>
          <w:numId w:val="2"/>
        </w:numPr>
        <w:tabs>
          <w:tab w:val="clear" w:pos="454"/>
          <w:tab w:val="num" w:pos="567"/>
        </w:tabs>
        <w:spacing w:line="240" w:lineRule="auto"/>
        <w:ind w:left="539" w:hanging="539"/>
        <w:rPr>
          <w:del w:id="16" w:author="Bulik Paulina [2]" w:date="2026-01-23T07:25:00Z"/>
          <w:rFonts w:cs="Arial"/>
        </w:rPr>
      </w:pPr>
      <w:del w:id="17" w:author="Bulik Paulina [2]" w:date="2026-01-23T07:25:00Z">
        <w:r w:rsidRPr="00847D84" w:rsidDel="00A04AC4">
          <w:rPr>
            <w:rFonts w:cs="Arial"/>
          </w:rPr>
          <w:delText xml:space="preserve">Koszty transportu sprzętu z Bazy </w:delText>
        </w:r>
        <w:r w:rsidR="00ED55ED" w:rsidDel="00A04AC4">
          <w:rPr>
            <w:rFonts w:cs="Arial"/>
          </w:rPr>
          <w:delText>Wykonawcy</w:delText>
        </w:r>
        <w:r w:rsidRPr="00847D84" w:rsidDel="00A04AC4">
          <w:rPr>
            <w:rFonts w:cs="Arial"/>
          </w:rPr>
          <w:delText xml:space="preserve"> do </w:delText>
        </w:r>
        <w:r w:rsidR="00ED55ED" w:rsidDel="00A04AC4">
          <w:rPr>
            <w:rFonts w:cs="Arial"/>
          </w:rPr>
          <w:delText xml:space="preserve">miejsca wykonywania prac </w:delText>
        </w:r>
        <w:r w:rsidR="00F755FA" w:rsidDel="00A04AC4">
          <w:rPr>
            <w:rFonts w:cs="Arial"/>
          </w:rPr>
          <w:delText xml:space="preserve">w ramach danego zgłoszenia </w:delText>
        </w:r>
        <w:r w:rsidR="00ED55ED" w:rsidDel="00A04AC4">
          <w:rPr>
            <w:rFonts w:cs="Arial"/>
          </w:rPr>
          <w:delText xml:space="preserve">ponosi </w:delText>
        </w:r>
        <w:r w:rsidR="4C30CCD7" w:rsidDel="00A04AC4">
          <w:rPr>
            <w:rFonts w:cs="Arial"/>
          </w:rPr>
          <w:delText>Wykonawca</w:delText>
        </w:r>
        <w:r w:rsidRPr="00847D84" w:rsidDel="00A04AC4">
          <w:rPr>
            <w:rFonts w:cs="Arial"/>
          </w:rPr>
          <w:delText xml:space="preserve">. W przypadku przewozu sprzętu z jednego miejsca wykonywania prac do następnego, </w:delText>
        </w:r>
        <w:r w:rsidR="00ED55ED" w:rsidDel="00A04AC4">
          <w:rPr>
            <w:rFonts w:cs="Arial"/>
          </w:rPr>
          <w:delText>Zamawiający</w:delText>
        </w:r>
        <w:r w:rsidRPr="00847D84" w:rsidDel="00A04AC4">
          <w:rPr>
            <w:rFonts w:cs="Arial"/>
          </w:rPr>
          <w:delText xml:space="preserve"> ponosi koszty transportu wyłącznie za przewóz na trasie łączącej ob</w:delText>
        </w:r>
        <w:r w:rsidRPr="00EC0F2D" w:rsidDel="00A04AC4">
          <w:rPr>
            <w:rFonts w:cs="Arial"/>
          </w:rPr>
          <w:delText xml:space="preserve">a te miejsca. </w:delText>
        </w:r>
        <w:r w:rsidR="00ED55ED" w:rsidDel="00A04AC4">
          <w:rPr>
            <w:rFonts w:cs="Arial"/>
          </w:rPr>
          <w:delText>Wykonawca</w:delText>
        </w:r>
        <w:r w:rsidRPr="00EC0F2D" w:rsidDel="00A04AC4">
          <w:rPr>
            <w:rFonts w:cs="Arial"/>
          </w:rPr>
          <w:delText xml:space="preserve"> nie może bez zgody Z</w:delText>
        </w:r>
        <w:r w:rsidR="00ED55ED" w:rsidDel="00A04AC4">
          <w:rPr>
            <w:rFonts w:cs="Arial"/>
          </w:rPr>
          <w:delText>amawiającego</w:delText>
        </w:r>
        <w:r w:rsidRPr="00EC0F2D" w:rsidDel="00A04AC4">
          <w:rPr>
            <w:rFonts w:cs="Arial"/>
          </w:rPr>
          <w:delText xml:space="preserve"> obciążyć go kosztami transportu na kwotę wyższą niż wynikając</w:delText>
        </w:r>
        <w:r w:rsidR="36CF4F2C" w:rsidRPr="00EC0F2D" w:rsidDel="00A04AC4">
          <w:rPr>
            <w:rFonts w:cs="Arial"/>
          </w:rPr>
          <w:delText>ą</w:delText>
        </w:r>
        <w:r w:rsidRPr="00EC0F2D" w:rsidDel="00A04AC4">
          <w:rPr>
            <w:rFonts w:cs="Arial"/>
          </w:rPr>
          <w:delText xml:space="preserve"> z przemnożenia ceny jednostkowej przez iloś</w:delText>
        </w:r>
        <w:r w:rsidR="00E80AA7" w:rsidDel="00A04AC4">
          <w:rPr>
            <w:rFonts w:cs="Arial"/>
          </w:rPr>
          <w:delText>ć</w:delText>
        </w:r>
        <w:r w:rsidRPr="00EC0F2D" w:rsidDel="00A04AC4">
          <w:rPr>
            <w:rFonts w:cs="Arial"/>
          </w:rPr>
          <w:delText xml:space="preserve"> kilometrów podanych przez </w:delText>
        </w:r>
        <w:r w:rsidR="002C129A" w:rsidDel="00A04AC4">
          <w:rPr>
            <w:rFonts w:cs="Arial"/>
          </w:rPr>
          <w:delText>Zamawiającego</w:delText>
        </w:r>
        <w:r w:rsidR="005973D5" w:rsidDel="00A04AC4">
          <w:rPr>
            <w:rFonts w:cs="Arial"/>
          </w:rPr>
          <w:delText xml:space="preserve"> </w:delText>
        </w:r>
        <w:r w:rsidRPr="00847D84" w:rsidDel="00A04AC4">
          <w:rPr>
            <w:rFonts w:cs="Arial"/>
          </w:rPr>
          <w:delText xml:space="preserve">i zaakceptowanych przez </w:delText>
        </w:r>
        <w:r w:rsidR="002C129A" w:rsidDel="00A04AC4">
          <w:rPr>
            <w:rFonts w:cs="Arial"/>
          </w:rPr>
          <w:delText>Wykonawcę</w:delText>
        </w:r>
        <w:r w:rsidRPr="00847D84" w:rsidDel="00A04AC4">
          <w:rPr>
            <w:rFonts w:cs="Arial"/>
          </w:rPr>
          <w:delText xml:space="preserve"> każdo</w:delText>
        </w:r>
        <w:r w:rsidR="005973D5" w:rsidDel="00A04AC4">
          <w:rPr>
            <w:rFonts w:cs="Arial"/>
          </w:rPr>
          <w:delText xml:space="preserve">razowo </w:delText>
        </w:r>
        <w:r w:rsidRPr="00847D84" w:rsidDel="00A04AC4">
          <w:rPr>
            <w:rFonts w:cs="Arial"/>
          </w:rPr>
          <w:delText>w zamówieniu</w:delText>
        </w:r>
        <w:r w:rsidR="00F755FA" w:rsidDel="00A04AC4">
          <w:rPr>
            <w:rFonts w:cs="Arial"/>
          </w:rPr>
          <w:delText>/zgłoszeniu</w:delText>
        </w:r>
        <w:r w:rsidRPr="00847D84" w:rsidDel="00A04AC4">
          <w:rPr>
            <w:rFonts w:cs="Arial"/>
          </w:rPr>
          <w:delText>.</w:delText>
        </w:r>
      </w:del>
    </w:p>
    <w:p w14:paraId="6C5B6201" w14:textId="77777777" w:rsidR="0038449B" w:rsidRPr="00E22374" w:rsidRDefault="00EF2561" w:rsidP="00EA7A79">
      <w:pPr>
        <w:numPr>
          <w:ilvl w:val="0"/>
          <w:numId w:val="2"/>
        </w:numPr>
        <w:tabs>
          <w:tab w:val="clear" w:pos="454"/>
          <w:tab w:val="num" w:pos="567"/>
        </w:tabs>
        <w:spacing w:line="240" w:lineRule="auto"/>
        <w:ind w:left="539" w:hanging="539"/>
        <w:rPr>
          <w:rFonts w:cs="Arial"/>
        </w:rPr>
      </w:pPr>
      <w:r>
        <w:rPr>
          <w:rFonts w:cs="Arial"/>
        </w:rPr>
        <w:t>Wykonawcy</w:t>
      </w:r>
      <w:r w:rsidR="00521568" w:rsidRPr="00EC0F2D">
        <w:rPr>
          <w:rFonts w:cs="Arial"/>
        </w:rPr>
        <w:t xml:space="preserve"> nie przysługują ża</w:t>
      </w:r>
      <w:r>
        <w:rPr>
          <w:rFonts w:cs="Arial"/>
        </w:rPr>
        <w:t>dne świadczenia od Zamawiającego</w:t>
      </w:r>
      <w:r w:rsidR="00F755FA">
        <w:rPr>
          <w:rFonts w:cs="Arial"/>
        </w:rPr>
        <w:t xml:space="preserve">, ani zwrot jakichkolwiek kosztów, </w:t>
      </w:r>
      <w:r w:rsidR="00521568" w:rsidRPr="00EC0F2D">
        <w:rPr>
          <w:rFonts w:cs="Arial"/>
        </w:rPr>
        <w:t xml:space="preserve">poza ustalonym w Umowie wynagrodzeniem. W braku odmiennych </w:t>
      </w:r>
      <w:r>
        <w:rPr>
          <w:rFonts w:cs="Arial"/>
        </w:rPr>
        <w:t>pisemnych</w:t>
      </w:r>
      <w:r w:rsidR="00F755FA">
        <w:rPr>
          <w:rFonts w:cs="Arial"/>
        </w:rPr>
        <w:t xml:space="preserve"> pod rygorem nieważności</w:t>
      </w:r>
      <w:r>
        <w:rPr>
          <w:rFonts w:cs="Arial"/>
        </w:rPr>
        <w:t xml:space="preserve"> ustaleń</w:t>
      </w:r>
      <w:r w:rsidR="00F755FA">
        <w:rPr>
          <w:rFonts w:cs="Arial"/>
        </w:rPr>
        <w:t>,</w:t>
      </w:r>
      <w:r>
        <w:rPr>
          <w:rFonts w:cs="Arial"/>
        </w:rPr>
        <w:t xml:space="preserve"> Wykonawca</w:t>
      </w:r>
      <w:r w:rsidR="00521568" w:rsidRPr="00EC0F2D">
        <w:rPr>
          <w:rFonts w:cs="Arial"/>
        </w:rPr>
        <w:t xml:space="preserve"> ponosi zatem wszelkie koszty wykonania umówionych prac i robót oraz innych obowiązków. </w:t>
      </w:r>
    </w:p>
    <w:p w14:paraId="6C5B6202" w14:textId="77777777" w:rsidR="00FA117E" w:rsidRPr="00E22374" w:rsidRDefault="00EF2561" w:rsidP="00EA7A79">
      <w:pPr>
        <w:numPr>
          <w:ilvl w:val="0"/>
          <w:numId w:val="2"/>
        </w:numPr>
        <w:tabs>
          <w:tab w:val="clear" w:pos="454"/>
          <w:tab w:val="num" w:pos="567"/>
        </w:tabs>
        <w:spacing w:line="240" w:lineRule="auto"/>
        <w:ind w:left="539" w:hanging="539"/>
        <w:rPr>
          <w:rFonts w:cs="Arial"/>
        </w:rPr>
      </w:pPr>
      <w:r w:rsidRPr="00244F41">
        <w:t>Jeżeli z przyczyn technologicznych będą występować prz</w:t>
      </w:r>
      <w:r>
        <w:t xml:space="preserve">estoje prac Grup Likwidacyjnych      </w:t>
      </w:r>
      <w:r w:rsidRPr="00244F41">
        <w:t>Infrastruktury Gorlice i Krosno to 1 godzina postoju danego sprzętu rozliczana będzie ceną roboczogodzinową obniżoną o 50%. Przez postój należy rozumieć pozostawanie maszyny wraz z operatorem w pełnej gotowości w miejscu świadczenia prac.</w:t>
      </w:r>
    </w:p>
    <w:p w14:paraId="6C5B6203" w14:textId="77777777" w:rsidR="00570FC1" w:rsidRPr="00E22374" w:rsidRDefault="00EF2561" w:rsidP="00EA7A79">
      <w:pPr>
        <w:numPr>
          <w:ilvl w:val="0"/>
          <w:numId w:val="2"/>
        </w:numPr>
        <w:tabs>
          <w:tab w:val="clear" w:pos="454"/>
          <w:tab w:val="num" w:pos="567"/>
        </w:tabs>
        <w:spacing w:line="240" w:lineRule="auto"/>
        <w:ind w:left="539" w:hanging="539"/>
        <w:rPr>
          <w:rFonts w:cs="Arial"/>
        </w:rPr>
      </w:pPr>
      <w:r w:rsidRPr="00847D84">
        <w:t xml:space="preserve">Strony określają graniczną wartość Umowy </w:t>
      </w:r>
      <w:r w:rsidR="007526B3">
        <w:t>tj</w:t>
      </w:r>
      <w:r w:rsidR="00473EC6">
        <w:t>.</w:t>
      </w:r>
      <w:r w:rsidR="007526B3">
        <w:t xml:space="preserve"> maksymalną wysokość wynagrodzenia jakie może być należne Wykonawcy </w:t>
      </w:r>
      <w:r w:rsidR="00F755FA">
        <w:t>w całym okresie jej obowiązania</w:t>
      </w:r>
      <w:r w:rsidR="007526B3">
        <w:t>,</w:t>
      </w:r>
      <w:r w:rsidR="00F755FA">
        <w:t xml:space="preserve"> </w:t>
      </w:r>
      <w:r w:rsidRPr="00847D84">
        <w:t xml:space="preserve">na kwotę </w:t>
      </w:r>
      <w:r w:rsidRPr="00847D84">
        <w:rPr>
          <w:b/>
          <w:bCs/>
        </w:rPr>
        <w:t xml:space="preserve">netto </w:t>
      </w:r>
      <w:r w:rsidR="00EA7A79">
        <w:rPr>
          <w:rFonts w:cs="Arial"/>
          <w:b/>
          <w:bCs/>
        </w:rPr>
        <w:t xml:space="preserve">….. </w:t>
      </w:r>
      <w:r w:rsidR="00EF5BA8">
        <w:rPr>
          <w:b/>
          <w:bCs/>
        </w:rPr>
        <w:t xml:space="preserve">zł </w:t>
      </w:r>
      <w:r w:rsidRPr="00BC11AE">
        <w:rPr>
          <w:b/>
          <w:bCs/>
        </w:rPr>
        <w:t>(słownie:</w:t>
      </w:r>
      <w:r w:rsidR="00AB1B60">
        <w:rPr>
          <w:b/>
          <w:bCs/>
        </w:rPr>
        <w:t xml:space="preserve"> </w:t>
      </w:r>
      <w:r w:rsidR="00EA7A79">
        <w:rPr>
          <w:b/>
          <w:bCs/>
        </w:rPr>
        <w:t>…..</w:t>
      </w:r>
      <w:r w:rsidR="00320C46">
        <w:rPr>
          <w:rFonts w:cs="Arial"/>
          <w:b/>
          <w:bCs/>
        </w:rPr>
        <w:t xml:space="preserve"> </w:t>
      </w:r>
      <w:r w:rsidR="00EF5BA8" w:rsidRPr="00BC11AE">
        <w:rPr>
          <w:b/>
          <w:bCs/>
        </w:rPr>
        <w:t xml:space="preserve">złotych </w:t>
      </w:r>
      <w:r w:rsidR="00320C46">
        <w:rPr>
          <w:rFonts w:cs="Arial"/>
          <w:b/>
          <w:bCs/>
        </w:rPr>
        <w:t>00</w:t>
      </w:r>
      <w:r w:rsidR="00320C46" w:rsidRPr="00BC11AE">
        <w:rPr>
          <w:b/>
          <w:bCs/>
        </w:rPr>
        <w:t>/</w:t>
      </w:r>
      <w:r w:rsidR="00EF5BA8" w:rsidRPr="00BC11AE">
        <w:rPr>
          <w:b/>
          <w:bCs/>
        </w:rPr>
        <w:t xml:space="preserve">100 </w:t>
      </w:r>
      <w:r w:rsidRPr="00BC11AE">
        <w:rPr>
          <w:b/>
          <w:bCs/>
        </w:rPr>
        <w:t>)</w:t>
      </w:r>
      <w:r w:rsidRPr="00847D84">
        <w:t>.</w:t>
      </w:r>
    </w:p>
    <w:p w14:paraId="6C5B6204" w14:textId="77777777" w:rsidR="00A91519" w:rsidRPr="00E22374" w:rsidRDefault="00EF2561" w:rsidP="00B156D0">
      <w:pPr>
        <w:numPr>
          <w:ilvl w:val="0"/>
          <w:numId w:val="2"/>
        </w:numPr>
        <w:tabs>
          <w:tab w:val="clear" w:pos="454"/>
          <w:tab w:val="num" w:pos="567"/>
        </w:tabs>
        <w:spacing w:line="240" w:lineRule="auto"/>
        <w:ind w:left="567" w:hanging="567"/>
        <w:rPr>
          <w:rFonts w:cs="Arial"/>
        </w:rPr>
      </w:pPr>
      <w:r w:rsidRPr="00E22374">
        <w:rPr>
          <w:rFonts w:cs="Arial"/>
        </w:rPr>
        <w:lastRenderedPageBreak/>
        <w:t xml:space="preserve">Strony ustalają następującą klauzulę waloryzacyjną Wynagrodzenia tj. stawek opisanych </w:t>
      </w:r>
      <w:r w:rsidR="00951A3B">
        <w:rPr>
          <w:rFonts w:cs="Arial"/>
        </w:rPr>
        <w:br/>
      </w:r>
      <w:r w:rsidRPr="00E22374">
        <w:rPr>
          <w:rFonts w:cs="Arial"/>
        </w:rPr>
        <w:t>w ust. 1</w:t>
      </w:r>
      <w:r w:rsidR="00814A4A">
        <w:rPr>
          <w:rFonts w:cs="Arial"/>
        </w:rPr>
        <w:t xml:space="preserve"> lit. a) – </w:t>
      </w:r>
      <w:r w:rsidR="0027713F">
        <w:rPr>
          <w:rFonts w:cs="Arial"/>
        </w:rPr>
        <w:t xml:space="preserve">m) </w:t>
      </w:r>
      <w:r w:rsidRPr="00E22374">
        <w:rPr>
          <w:rFonts w:cs="Arial"/>
        </w:rPr>
        <w:t xml:space="preserve">za 1 </w:t>
      </w:r>
      <w:r w:rsidRPr="00951A3B">
        <w:rPr>
          <w:rFonts w:cs="Arial"/>
        </w:rPr>
        <w:t>roboczogodzinę</w:t>
      </w:r>
      <w:r w:rsidR="00855C95" w:rsidRPr="00951A3B">
        <w:rPr>
          <w:rFonts w:cs="Arial"/>
        </w:rPr>
        <w:t>/za kilometr przewozu</w:t>
      </w:r>
      <w:r w:rsidR="00814A4A">
        <w:rPr>
          <w:rFonts w:cs="Arial"/>
        </w:rPr>
        <w:t>/ za 1m</w:t>
      </w:r>
      <w:r w:rsidR="00814A4A">
        <w:rPr>
          <w:rFonts w:cs="Arial"/>
          <w:vertAlign w:val="superscript"/>
        </w:rPr>
        <w:t xml:space="preserve">2 </w:t>
      </w:r>
      <w:r w:rsidR="00814A4A">
        <w:rPr>
          <w:rFonts w:cs="Arial"/>
        </w:rPr>
        <w:t>m</w:t>
      </w:r>
      <w:r w:rsidR="00814A4A" w:rsidRPr="00CB5048">
        <w:rPr>
          <w:rFonts w:cs="Arial"/>
        </w:rPr>
        <w:t>ontaż</w:t>
      </w:r>
      <w:r w:rsidR="00814A4A">
        <w:rPr>
          <w:rFonts w:cs="Arial"/>
        </w:rPr>
        <w:t>u/demontażu</w:t>
      </w:r>
      <w:r w:rsidR="00814A4A" w:rsidRPr="00CB5048">
        <w:rPr>
          <w:rFonts w:cs="Arial"/>
        </w:rPr>
        <w:t xml:space="preserve"> dróg dojazdowych i placów manewrowych</w:t>
      </w:r>
      <w:r w:rsidR="00855C95" w:rsidRPr="00951A3B">
        <w:rPr>
          <w:rFonts w:cs="Arial"/>
        </w:rPr>
        <w:t>,</w:t>
      </w:r>
      <w:r w:rsidRPr="00951A3B">
        <w:rPr>
          <w:rFonts w:cs="Arial"/>
        </w:rPr>
        <w:t xml:space="preserve"> stosownie do niezależnych od Wykonawcy zmian cen oleju napędowego. Strony zgodnie oświadczają</w:t>
      </w:r>
      <w:r w:rsidR="00951A3B">
        <w:rPr>
          <w:rFonts w:cs="Arial"/>
        </w:rPr>
        <w:t xml:space="preserve">, </w:t>
      </w:r>
      <w:r w:rsidRPr="00E22374">
        <w:rPr>
          <w:rFonts w:cs="Arial"/>
        </w:rPr>
        <w:t>że ustalenie klauzuli waloryzacyjnej nast</w:t>
      </w:r>
      <w:r w:rsidRPr="00951A3B">
        <w:rPr>
          <w:rFonts w:cs="Arial"/>
        </w:rPr>
        <w:t xml:space="preserve">ępuje poprzez wskazanie kosztów w postaci cen zakupu oleju napędowego, zmiana których uprawnia Strony do żądania zmiany wynagrodzenie tj. jego podwyższenia lub obniżenia. </w:t>
      </w:r>
      <w:r w:rsidRPr="77A63DE2">
        <w:rPr>
          <w:rFonts w:cs="Arial"/>
        </w:rPr>
        <w:t>Zmianę powyższych stawek przeprowadza się na następujących zasadach:</w:t>
      </w:r>
    </w:p>
    <w:p w14:paraId="6C5B6205" w14:textId="77777777" w:rsidR="00A91519" w:rsidRPr="00E22374" w:rsidRDefault="00EF2561" w:rsidP="00EA7A79">
      <w:pPr>
        <w:tabs>
          <w:tab w:val="left" w:pos="993"/>
        </w:tabs>
        <w:spacing w:line="240" w:lineRule="auto"/>
        <w:ind w:left="993" w:hanging="426"/>
        <w:rPr>
          <w:rFonts w:cs="Arial"/>
        </w:rPr>
      </w:pPr>
      <w:r w:rsidRPr="77A63DE2">
        <w:rPr>
          <w:rFonts w:cs="Arial"/>
        </w:rPr>
        <w:t xml:space="preserve">a) </w:t>
      </w:r>
      <w:r w:rsidR="002F05DA" w:rsidRPr="00E22374">
        <w:rPr>
          <w:rFonts w:cs="Arial"/>
          <w:szCs w:val="22"/>
        </w:rPr>
        <w:tab/>
      </w:r>
      <w:r w:rsidRPr="77A63DE2">
        <w:rPr>
          <w:rFonts w:cs="Arial"/>
        </w:rPr>
        <w:t>zmiana może zostać przeprowadzona w okresach miesięcznych, w oparciu o ceny hurtowe netto oleju napędowego, ogłaszane przez ORLEN S.A., przy czym pierwsza zmiana może nastąpić nie wcześniej niż od drugiego pełnego miesiąca kalendarzowego licząc od dnia zawarcia Umowy;</w:t>
      </w:r>
    </w:p>
    <w:p w14:paraId="6C5B6206" w14:textId="77777777" w:rsidR="00A91519" w:rsidRPr="00E22374" w:rsidRDefault="00EF2561" w:rsidP="00EA7A79">
      <w:pPr>
        <w:tabs>
          <w:tab w:val="left" w:pos="993"/>
        </w:tabs>
        <w:spacing w:line="240" w:lineRule="auto"/>
        <w:ind w:left="993" w:hanging="426"/>
        <w:rPr>
          <w:rFonts w:cs="Arial"/>
        </w:rPr>
      </w:pPr>
      <w:r w:rsidRPr="77A63DE2">
        <w:rPr>
          <w:rFonts w:cs="Arial"/>
        </w:rPr>
        <w:t xml:space="preserve">b) </w:t>
      </w:r>
      <w:r w:rsidR="002F05DA" w:rsidRPr="00951A3B">
        <w:rPr>
          <w:rFonts w:cs="Arial"/>
          <w:szCs w:val="22"/>
        </w:rPr>
        <w:tab/>
      </w:r>
      <w:r w:rsidRPr="77A63DE2">
        <w:rPr>
          <w:rFonts w:cs="Arial"/>
        </w:rPr>
        <w:t xml:space="preserve">zmianę ceny na kolejny miesiąc dopuszcza się dopiero w przypadku, gdy średnia cena netto zmieni się o </w:t>
      </w:r>
      <w:r w:rsidRPr="00951A3B">
        <w:rPr>
          <w:rFonts w:cs="Arial"/>
        </w:rPr>
        <w:t xml:space="preserve">ponad +/- </w:t>
      </w:r>
      <w:r w:rsidR="00E22374" w:rsidRPr="00951A3B">
        <w:rPr>
          <w:rFonts w:cs="Arial"/>
        </w:rPr>
        <w:t>5,00</w:t>
      </w:r>
      <w:r w:rsidRPr="00951A3B">
        <w:rPr>
          <w:rFonts w:cs="Arial"/>
        </w:rPr>
        <w:t xml:space="preserve"> % tj. poprzez </w:t>
      </w:r>
      <w:r w:rsidRPr="77A63DE2">
        <w:rPr>
          <w:rFonts w:cs="Arial"/>
        </w:rPr>
        <w:t>porównanie średniej ceny za m</w:t>
      </w:r>
      <w:r w:rsidRPr="77A63DE2">
        <w:rPr>
          <w:rFonts w:cs="Arial"/>
          <w:vertAlign w:val="superscript"/>
        </w:rPr>
        <w:t>3</w:t>
      </w:r>
      <w:r w:rsidRPr="77A63DE2">
        <w:rPr>
          <w:rFonts w:cs="Arial"/>
        </w:rPr>
        <w:t xml:space="preserve"> oleju napędowego z poprzedniego miesiąca do ceny bazowej;</w:t>
      </w:r>
    </w:p>
    <w:p w14:paraId="6C5B6207" w14:textId="77777777" w:rsidR="00A91519" w:rsidRPr="00E22374" w:rsidRDefault="00EF2561" w:rsidP="00EA7A79">
      <w:pPr>
        <w:tabs>
          <w:tab w:val="left" w:pos="993"/>
        </w:tabs>
        <w:spacing w:line="240" w:lineRule="auto"/>
        <w:ind w:left="993" w:hanging="426"/>
        <w:rPr>
          <w:rFonts w:cs="Arial"/>
        </w:rPr>
      </w:pPr>
      <w:r w:rsidRPr="77A63DE2">
        <w:rPr>
          <w:rFonts w:cs="Arial"/>
        </w:rPr>
        <w:t xml:space="preserve">c) </w:t>
      </w:r>
      <w:r w:rsidR="002F05DA" w:rsidRPr="00951A3B">
        <w:rPr>
          <w:rFonts w:cs="Arial"/>
          <w:szCs w:val="22"/>
        </w:rPr>
        <w:tab/>
      </w:r>
      <w:r w:rsidR="00197751" w:rsidRPr="77A63DE2">
        <w:rPr>
          <w:rFonts w:cs="Arial"/>
        </w:rPr>
        <w:t>zmianę ceny przeprowadza się zarówno przy podwyżkach jak i przy obniżkach hurtowych cen paliw, co powoduj</w:t>
      </w:r>
      <w:r w:rsidR="002F05DA" w:rsidRPr="77A63DE2">
        <w:rPr>
          <w:rFonts w:cs="Arial"/>
        </w:rPr>
        <w:t>e</w:t>
      </w:r>
      <w:r w:rsidR="00197751" w:rsidRPr="77A63DE2">
        <w:rPr>
          <w:rFonts w:cs="Arial"/>
        </w:rPr>
        <w:t xml:space="preserve"> zwiększenie albo zmniejszenie ceny jednostkowej </w:t>
      </w:r>
      <w:r w:rsidR="002F05DA" w:rsidRPr="77A63DE2">
        <w:rPr>
          <w:rFonts w:cs="Arial"/>
        </w:rPr>
        <w:t xml:space="preserve">opisanej </w:t>
      </w:r>
      <w:r w:rsidR="00951A3B">
        <w:rPr>
          <w:rFonts w:cs="Arial"/>
        </w:rPr>
        <w:br/>
      </w:r>
      <w:r w:rsidR="002F05DA" w:rsidRPr="77A63DE2">
        <w:rPr>
          <w:rFonts w:cs="Arial"/>
        </w:rPr>
        <w:t>w ust.1</w:t>
      </w:r>
      <w:r w:rsidR="00E22374">
        <w:rPr>
          <w:rFonts w:cs="Arial"/>
        </w:rPr>
        <w:t>;</w:t>
      </w:r>
    </w:p>
    <w:p w14:paraId="6C5B6208" w14:textId="77777777" w:rsidR="00197751" w:rsidRPr="00E22374" w:rsidRDefault="00EF2561" w:rsidP="00EA7A79">
      <w:pPr>
        <w:tabs>
          <w:tab w:val="left" w:pos="993"/>
        </w:tabs>
        <w:spacing w:line="240" w:lineRule="auto"/>
        <w:ind w:left="993" w:hanging="426"/>
        <w:rPr>
          <w:rFonts w:cs="Arial"/>
        </w:rPr>
      </w:pPr>
      <w:r w:rsidRPr="77A63DE2">
        <w:rPr>
          <w:rFonts w:cs="Arial"/>
        </w:rPr>
        <w:t xml:space="preserve">d) </w:t>
      </w:r>
      <w:r w:rsidR="002F05DA" w:rsidRPr="00E22374">
        <w:rPr>
          <w:rFonts w:cs="Arial"/>
          <w:szCs w:val="22"/>
        </w:rPr>
        <w:tab/>
      </w:r>
      <w:r w:rsidRPr="77A63DE2">
        <w:rPr>
          <w:rFonts w:cs="Arial"/>
        </w:rPr>
        <w:t xml:space="preserve">udział paliwa w kosztach stawki określa się na </w:t>
      </w:r>
      <w:r w:rsidR="00480633" w:rsidRPr="77A63DE2">
        <w:rPr>
          <w:rFonts w:cs="Arial"/>
        </w:rPr>
        <w:t>25 %;</w:t>
      </w:r>
    </w:p>
    <w:p w14:paraId="6C5B6209" w14:textId="77777777" w:rsidR="00480633" w:rsidRPr="00E22374" w:rsidRDefault="00EF2561" w:rsidP="00EA7A79">
      <w:pPr>
        <w:tabs>
          <w:tab w:val="left" w:pos="993"/>
        </w:tabs>
        <w:spacing w:line="240" w:lineRule="auto"/>
        <w:ind w:left="993" w:hanging="426"/>
        <w:rPr>
          <w:rFonts w:cs="Arial"/>
        </w:rPr>
      </w:pPr>
      <w:r w:rsidRPr="77A63DE2">
        <w:rPr>
          <w:rFonts w:cs="Arial"/>
        </w:rPr>
        <w:t xml:space="preserve">e) </w:t>
      </w:r>
      <w:r w:rsidR="002F05DA" w:rsidRPr="00E22374">
        <w:rPr>
          <w:rFonts w:cs="Arial"/>
          <w:szCs w:val="22"/>
        </w:rPr>
        <w:tab/>
      </w:r>
      <w:r w:rsidRPr="77A63DE2">
        <w:rPr>
          <w:rFonts w:cs="Arial"/>
        </w:rPr>
        <w:t>zmiana stawki przebiegać będzie wg następującego algorytmu:</w:t>
      </w:r>
    </w:p>
    <w:p w14:paraId="6C5B620A" w14:textId="77777777" w:rsidR="00480633" w:rsidRPr="00E22374" w:rsidRDefault="00EF2561" w:rsidP="00EA7A79">
      <w:pPr>
        <w:tabs>
          <w:tab w:val="left" w:pos="993"/>
        </w:tabs>
        <w:spacing w:line="240" w:lineRule="auto"/>
        <w:ind w:left="993" w:hanging="426"/>
        <w:rPr>
          <w:rFonts w:cs="Arial"/>
        </w:rPr>
      </w:pPr>
      <w:r w:rsidRPr="00E22374">
        <w:rPr>
          <w:rFonts w:cs="Arial"/>
          <w:szCs w:val="22"/>
        </w:rPr>
        <w:tab/>
      </w:r>
      <w:r w:rsidRPr="77A63DE2">
        <w:rPr>
          <w:rFonts w:cs="Arial"/>
        </w:rPr>
        <w:t>Stawka nowa = Stawka dotychczasowa + (Stawka dotychczasowa x (Zcp-1) x 0,</w:t>
      </w:r>
      <w:r w:rsidR="00C57282" w:rsidRPr="77A63DE2">
        <w:rPr>
          <w:rFonts w:cs="Arial"/>
        </w:rPr>
        <w:t>2</w:t>
      </w:r>
      <w:r w:rsidRPr="77A63DE2">
        <w:rPr>
          <w:rFonts w:cs="Arial"/>
        </w:rPr>
        <w:t>5)</w:t>
      </w:r>
    </w:p>
    <w:p w14:paraId="6C5B620B" w14:textId="77777777" w:rsidR="001661E7" w:rsidRPr="00E22374" w:rsidRDefault="00EF2561" w:rsidP="00EA7A79">
      <w:pPr>
        <w:tabs>
          <w:tab w:val="left" w:pos="993"/>
        </w:tabs>
        <w:spacing w:line="240" w:lineRule="auto"/>
        <w:ind w:left="284" w:hanging="426"/>
        <w:rPr>
          <w:rFonts w:cs="Arial"/>
        </w:rPr>
      </w:pPr>
      <w:r w:rsidRPr="00E22374">
        <w:rPr>
          <w:rFonts w:cs="Arial"/>
          <w:szCs w:val="22"/>
        </w:rPr>
        <w:tab/>
      </w:r>
      <w:r w:rsidRPr="00951A3B">
        <w:rPr>
          <w:rFonts w:cs="Arial"/>
          <w:szCs w:val="22"/>
        </w:rPr>
        <w:tab/>
      </w:r>
      <w:r w:rsidR="00480633" w:rsidRPr="77A63DE2">
        <w:rPr>
          <w:rFonts w:cs="Arial"/>
        </w:rPr>
        <w:t xml:space="preserve">gdzie </w:t>
      </w:r>
      <m:oMath>
        <m:r>
          <m:rPr>
            <m:sty m:val="p"/>
          </m:rPr>
          <w:rPr>
            <w:rFonts w:ascii="Cambria Math" w:hAnsi="Cambria Math" w:cs="Arial"/>
            <w:szCs w:val="22"/>
          </w:rPr>
          <m:t>Zcp=</m:t>
        </m:r>
        <m:f>
          <m:fPr>
            <m:ctrlPr>
              <w:rPr>
                <w:rFonts w:ascii="Cambria Math" w:hAnsi="Cambria Math" w:cs="Arial"/>
                <w:bCs/>
                <w:szCs w:val="22"/>
              </w:rPr>
            </m:ctrlPr>
          </m:fPr>
          <m:num>
            <m:r>
              <m:rPr>
                <m:sty m:val="p"/>
              </m:rPr>
              <w:rPr>
                <w:rFonts w:ascii="Cambria Math" w:hAnsi="Cambria Math" w:cs="Arial"/>
                <w:szCs w:val="22"/>
              </w:rPr>
              <m:t>Średnia cena paliwa w ostatnim miesiącu</m:t>
            </m:r>
          </m:num>
          <m:den>
            <m:r>
              <m:rPr>
                <m:sty m:val="p"/>
              </m:rPr>
              <w:rPr>
                <w:rFonts w:ascii="Cambria Math" w:hAnsi="Cambria Math" w:cs="Arial"/>
                <w:szCs w:val="22"/>
              </w:rPr>
              <m:t>Cena bazowa paliwa</m:t>
            </m:r>
          </m:den>
        </m:f>
      </m:oMath>
    </w:p>
    <w:p w14:paraId="6C5B620C" w14:textId="77777777" w:rsidR="001661E7" w:rsidRPr="00E22374" w:rsidRDefault="00EF2561" w:rsidP="00EA7A79">
      <w:pPr>
        <w:pStyle w:val="Akapitzlist"/>
        <w:numPr>
          <w:ilvl w:val="0"/>
          <w:numId w:val="29"/>
        </w:numPr>
        <w:tabs>
          <w:tab w:val="left" w:pos="993"/>
        </w:tabs>
        <w:ind w:left="1418" w:hanging="426"/>
        <w:contextualSpacing w:val="0"/>
        <w:jc w:val="both"/>
        <w:rPr>
          <w:rFonts w:cs="Arial"/>
        </w:rPr>
      </w:pPr>
      <w:r w:rsidRPr="00951A3B">
        <w:rPr>
          <w:rFonts w:ascii="Arial" w:hAnsi="Arial" w:cs="Arial"/>
          <w:sz w:val="22"/>
          <w:szCs w:val="22"/>
        </w:rPr>
        <w:t>Średnia cena paliwa w ostatnim miesiącu – średnia cen hurtowych netto oleju napędowego z ostatniego miesiąca, ogłaszana przez ORLEN S.A;</w:t>
      </w:r>
    </w:p>
    <w:p w14:paraId="6C5B620D" w14:textId="77777777" w:rsidR="001661E7" w:rsidRPr="00E22374" w:rsidRDefault="00EF2561" w:rsidP="00EA7A79">
      <w:pPr>
        <w:pStyle w:val="Akapitzlist"/>
        <w:numPr>
          <w:ilvl w:val="0"/>
          <w:numId w:val="29"/>
        </w:numPr>
        <w:tabs>
          <w:tab w:val="left" w:pos="993"/>
        </w:tabs>
        <w:ind w:left="1418" w:hanging="426"/>
        <w:contextualSpacing w:val="0"/>
        <w:jc w:val="both"/>
        <w:rPr>
          <w:rFonts w:cs="Arial"/>
        </w:rPr>
      </w:pPr>
      <w:r w:rsidRPr="00951A3B">
        <w:rPr>
          <w:rFonts w:ascii="Arial" w:hAnsi="Arial" w:cs="Arial"/>
          <w:sz w:val="22"/>
          <w:szCs w:val="22"/>
        </w:rPr>
        <w:t>Cena bazowa paliwa – stała w okresie obowiązywania umowy, średnia cen hurtowych netto oleju napędowego ogłaszana przez ORLEN S.A. z ostatnich 30 dni, licząc od dnia złożenia oferty i wynosząca …… zł netto za m</w:t>
      </w:r>
      <w:r w:rsidRPr="00951A3B">
        <w:rPr>
          <w:rFonts w:ascii="Arial" w:hAnsi="Arial" w:cs="Arial"/>
          <w:sz w:val="22"/>
          <w:szCs w:val="22"/>
          <w:vertAlign w:val="superscript"/>
        </w:rPr>
        <w:t>3</w:t>
      </w:r>
      <w:r w:rsidRPr="00951A3B">
        <w:rPr>
          <w:rFonts w:ascii="Arial" w:hAnsi="Arial" w:cs="Arial"/>
          <w:sz w:val="22"/>
          <w:szCs w:val="22"/>
        </w:rPr>
        <w:t>;</w:t>
      </w:r>
    </w:p>
    <w:p w14:paraId="6C5B620E" w14:textId="77777777" w:rsidR="001661E7" w:rsidRPr="00E22374" w:rsidRDefault="00EF2561" w:rsidP="00EA7A79">
      <w:pPr>
        <w:pStyle w:val="Akapitzlist"/>
        <w:numPr>
          <w:ilvl w:val="0"/>
          <w:numId w:val="29"/>
        </w:numPr>
        <w:tabs>
          <w:tab w:val="left" w:pos="993"/>
        </w:tabs>
        <w:ind w:left="1418" w:hanging="426"/>
        <w:contextualSpacing w:val="0"/>
        <w:jc w:val="both"/>
        <w:rPr>
          <w:rFonts w:cs="Arial"/>
        </w:rPr>
      </w:pPr>
      <w:r w:rsidRPr="00951A3B">
        <w:rPr>
          <w:rFonts w:ascii="Arial" w:hAnsi="Arial" w:cs="Arial"/>
          <w:sz w:val="22"/>
          <w:szCs w:val="22"/>
        </w:rPr>
        <w:t xml:space="preserve">Stawka dotychczasowa – cena jednostkowa o której mowa w </w:t>
      </w:r>
      <w:r w:rsidR="002F05DA" w:rsidRPr="00951A3B">
        <w:rPr>
          <w:rFonts w:ascii="Arial" w:hAnsi="Arial" w:cs="Arial"/>
          <w:sz w:val="22"/>
          <w:szCs w:val="22"/>
        </w:rPr>
        <w:t xml:space="preserve">ust. 1 lit. a) – </w:t>
      </w:r>
      <w:r w:rsidR="0027713F">
        <w:rPr>
          <w:rFonts w:ascii="Arial" w:hAnsi="Arial" w:cs="Arial"/>
          <w:sz w:val="22"/>
          <w:szCs w:val="22"/>
        </w:rPr>
        <w:t>m</w:t>
      </w:r>
      <w:r w:rsidR="00352C29">
        <w:rPr>
          <w:rFonts w:ascii="Arial" w:hAnsi="Arial" w:cs="Arial"/>
          <w:sz w:val="22"/>
          <w:szCs w:val="22"/>
        </w:rPr>
        <w:t>)</w:t>
      </w:r>
      <w:r w:rsidR="0027713F">
        <w:rPr>
          <w:rFonts w:ascii="Arial" w:hAnsi="Arial" w:cs="Arial"/>
          <w:sz w:val="22"/>
          <w:szCs w:val="22"/>
        </w:rPr>
        <w:t>,</w:t>
      </w:r>
      <w:r w:rsidR="002F05DA" w:rsidRPr="00951A3B">
        <w:rPr>
          <w:rFonts w:ascii="Arial" w:hAnsi="Arial" w:cs="Arial"/>
          <w:sz w:val="22"/>
          <w:szCs w:val="22"/>
        </w:rPr>
        <w:t xml:space="preserve"> </w:t>
      </w:r>
    </w:p>
    <w:p w14:paraId="6C5B620F" w14:textId="77777777" w:rsidR="00E22374" w:rsidRDefault="00EF2561" w:rsidP="00EA7A79">
      <w:pPr>
        <w:tabs>
          <w:tab w:val="left" w:pos="993"/>
        </w:tabs>
        <w:spacing w:line="240" w:lineRule="auto"/>
        <w:ind w:left="993" w:hanging="426"/>
        <w:rPr>
          <w:rFonts w:cs="Arial"/>
        </w:rPr>
      </w:pPr>
      <w:r w:rsidRPr="00E22374">
        <w:rPr>
          <w:rFonts w:cs="Arial"/>
        </w:rPr>
        <w:t>f</w:t>
      </w:r>
      <w:r w:rsidR="007E2E8F" w:rsidRPr="77A63DE2">
        <w:rPr>
          <w:rFonts w:cs="Arial"/>
        </w:rPr>
        <w:t xml:space="preserve">) </w:t>
      </w:r>
      <w:r w:rsidRPr="00E22374">
        <w:rPr>
          <w:rFonts w:cs="Arial"/>
          <w:szCs w:val="22"/>
        </w:rPr>
        <w:tab/>
      </w:r>
      <w:r w:rsidR="007E2E8F" w:rsidRPr="77A63DE2">
        <w:rPr>
          <w:rFonts w:cs="Arial"/>
        </w:rPr>
        <w:t>każdorazowa zmiana stawek następuje na żą</w:t>
      </w:r>
      <w:r w:rsidR="003A359E" w:rsidRPr="77A63DE2">
        <w:rPr>
          <w:rFonts w:cs="Arial"/>
        </w:rPr>
        <w:t xml:space="preserve">danie jednej ze Stron i obowiązuje przez </w:t>
      </w:r>
      <w:r w:rsidR="008E671F">
        <w:rPr>
          <w:rFonts w:cs="Arial"/>
        </w:rPr>
        <w:br/>
      </w:r>
      <w:r w:rsidR="003A359E" w:rsidRPr="77A63DE2">
        <w:rPr>
          <w:rFonts w:cs="Arial"/>
        </w:rPr>
        <w:t xml:space="preserve">1 miesiąc kalendarzowy. Żądanie takie wymaga formy pisemnej pod rygorem nieważności lub formy opatrzonej </w:t>
      </w:r>
      <w:r w:rsidR="0027713F">
        <w:rPr>
          <w:rFonts w:cs="Arial"/>
        </w:rPr>
        <w:t>(</w:t>
      </w:r>
      <w:r w:rsidR="003A359E" w:rsidRPr="77A63DE2">
        <w:rPr>
          <w:rFonts w:cs="Arial"/>
        </w:rPr>
        <w:t>kwalifikowanym</w:t>
      </w:r>
      <w:r w:rsidR="0027713F">
        <w:rPr>
          <w:rFonts w:cs="Arial"/>
        </w:rPr>
        <w:t>)</w:t>
      </w:r>
      <w:r w:rsidR="003A359E" w:rsidRPr="77A63DE2">
        <w:rPr>
          <w:rFonts w:cs="Arial"/>
        </w:rPr>
        <w:t xml:space="preserve"> podpisem elektronicznym</w:t>
      </w:r>
      <w:r w:rsidR="00240701" w:rsidRPr="77A63DE2">
        <w:rPr>
          <w:rFonts w:cs="Arial"/>
        </w:rPr>
        <w:t xml:space="preserve"> i realizowane jest na podstawie protokołu zaakceptowanego przez Strony. Podpisany własnoręcznie lub opatrzony podpisem </w:t>
      </w:r>
      <w:r w:rsidR="0027713F">
        <w:rPr>
          <w:rFonts w:cs="Arial"/>
        </w:rPr>
        <w:t>elektronicznym (</w:t>
      </w:r>
      <w:r w:rsidR="00240701" w:rsidRPr="77A63DE2">
        <w:rPr>
          <w:rFonts w:cs="Arial"/>
        </w:rPr>
        <w:t>kwalifikowanym</w:t>
      </w:r>
      <w:r w:rsidR="0027713F">
        <w:rPr>
          <w:rFonts w:cs="Arial"/>
        </w:rPr>
        <w:t>)</w:t>
      </w:r>
      <w:r w:rsidR="00240701" w:rsidRPr="77A63DE2">
        <w:rPr>
          <w:rFonts w:cs="Arial"/>
        </w:rPr>
        <w:t xml:space="preserve"> protokół zmiany stawek Wynagrodzenia (z danymi i obliczeniami) należy przesłać na adres podany w </w:t>
      </w:r>
      <w:r w:rsidR="00F77686" w:rsidRPr="00E22374">
        <w:rPr>
          <w:rFonts w:cs="Arial"/>
        </w:rPr>
        <w:t>§ 11</w:t>
      </w:r>
      <w:r w:rsidRPr="00951A3B">
        <w:rPr>
          <w:rFonts w:cs="Arial"/>
        </w:rPr>
        <w:t xml:space="preserve"> ust.1</w:t>
      </w:r>
      <w:r w:rsidR="00F77686" w:rsidRPr="00951A3B">
        <w:rPr>
          <w:rFonts w:cs="Arial"/>
        </w:rPr>
        <w:t xml:space="preserve"> Umowy lub na adresy poczty elektronicznej </w:t>
      </w:r>
      <w:r w:rsidR="00F77686" w:rsidRPr="00737D3D">
        <w:rPr>
          <w:rFonts w:cs="Arial"/>
        </w:rPr>
        <w:t>Stron: ………..@.......... (Wykonawca) lub …………@............. (Zamawiający)</w:t>
      </w:r>
      <w:r w:rsidR="00F77686" w:rsidRPr="00951A3B">
        <w:rPr>
          <w:rFonts w:cs="Arial"/>
        </w:rPr>
        <w:t xml:space="preserve"> nie później niż do 5 dnia miesiąca od którego miałaby obowiązywać nowa stawka. W szczególnych przypadkach druga Strona może wyrazić zgodę na wydłużenie tego terminu. </w:t>
      </w:r>
    </w:p>
    <w:p w14:paraId="6C5B6210" w14:textId="77777777" w:rsidR="007E2E8F" w:rsidRPr="00E22374" w:rsidRDefault="00EF2561" w:rsidP="00EA7A79">
      <w:pPr>
        <w:tabs>
          <w:tab w:val="left" w:pos="993"/>
        </w:tabs>
        <w:spacing w:line="240" w:lineRule="auto"/>
        <w:ind w:left="993" w:hanging="426"/>
        <w:rPr>
          <w:rFonts w:cs="Arial"/>
        </w:rPr>
      </w:pPr>
      <w:r>
        <w:rPr>
          <w:rFonts w:cs="Arial"/>
        </w:rPr>
        <w:t>g)</w:t>
      </w:r>
      <w:r>
        <w:rPr>
          <w:rFonts w:cs="Arial"/>
        </w:rPr>
        <w:tab/>
      </w:r>
      <w:r w:rsidR="00F77686" w:rsidRPr="00951A3B">
        <w:rPr>
          <w:rFonts w:cs="Arial"/>
        </w:rPr>
        <w:t xml:space="preserve">Druga Strona zobowiązana jest podpisać protokół zmiany stawek Wynagrodzenia w razie zajścia przesłanek uprawniających do żądania zmiany, opisanych w niniejszym ust. 7, </w:t>
      </w:r>
      <w:r w:rsidR="00951A3B">
        <w:rPr>
          <w:rFonts w:cs="Arial"/>
        </w:rPr>
        <w:br/>
      </w:r>
      <w:r w:rsidR="00F77686" w:rsidRPr="00951A3B">
        <w:rPr>
          <w:rFonts w:cs="Arial"/>
        </w:rPr>
        <w:t xml:space="preserve">w terminie 7 dni od daty otrzymania podpisanego lub opatrzonego podpisem </w:t>
      </w:r>
      <w:r w:rsidR="0027713F">
        <w:rPr>
          <w:rFonts w:cs="Arial"/>
        </w:rPr>
        <w:t>elektronicznym (</w:t>
      </w:r>
      <w:r w:rsidR="00F77686" w:rsidRPr="00951A3B">
        <w:rPr>
          <w:rFonts w:cs="Arial"/>
        </w:rPr>
        <w:t>kwalifikowanym</w:t>
      </w:r>
      <w:r w:rsidR="0027713F">
        <w:rPr>
          <w:rFonts w:cs="Arial"/>
        </w:rPr>
        <w:t>)</w:t>
      </w:r>
      <w:r w:rsidR="00F77686" w:rsidRPr="00951A3B">
        <w:rPr>
          <w:rFonts w:cs="Arial"/>
        </w:rPr>
        <w:t xml:space="preserve"> protokołu zawierającego żądanie zmiany stawek Wynagrodzeni</w:t>
      </w:r>
      <w:r w:rsidRPr="00951A3B">
        <w:rPr>
          <w:rFonts w:cs="Arial"/>
        </w:rPr>
        <w:t>a. Bezpodstawna odmowa podpisania przez drugą Stro</w:t>
      </w:r>
      <w:r w:rsidR="0027716C" w:rsidRPr="00951A3B">
        <w:rPr>
          <w:rFonts w:cs="Arial"/>
        </w:rPr>
        <w:t>n</w:t>
      </w:r>
      <w:r w:rsidRPr="00951A3B">
        <w:rPr>
          <w:rFonts w:cs="Arial"/>
        </w:rPr>
        <w:t xml:space="preserve">ę protokołu, o którym mowa w ust. 7 lit. f) oznacza, że stawki wynikające z podpisanego jednostronnie protokołu wchodzą w życie, o ile są zgodne z zapisami Umowy; </w:t>
      </w:r>
    </w:p>
    <w:p w14:paraId="6C5B6211" w14:textId="6F2BB48B" w:rsidR="007C60B0" w:rsidRPr="00951A3B" w:rsidRDefault="00A4488F" w:rsidP="00EA7A79">
      <w:pPr>
        <w:tabs>
          <w:tab w:val="left" w:pos="993"/>
        </w:tabs>
        <w:spacing w:line="240" w:lineRule="auto"/>
        <w:ind w:left="993" w:hanging="426"/>
        <w:rPr>
          <w:rFonts w:cs="Arial"/>
        </w:rPr>
      </w:pPr>
      <w:r>
        <w:rPr>
          <w:rFonts w:cs="Arial"/>
        </w:rPr>
        <w:t>h</w:t>
      </w:r>
      <w:r w:rsidR="00F77686" w:rsidRPr="00E22374">
        <w:rPr>
          <w:rFonts w:cs="Arial"/>
        </w:rPr>
        <w:t xml:space="preserve">) </w:t>
      </w:r>
      <w:r w:rsidR="00EF2561" w:rsidRPr="000B38C6">
        <w:rPr>
          <w:rFonts w:cs="Arial"/>
          <w:szCs w:val="22"/>
        </w:rPr>
        <w:tab/>
      </w:r>
      <w:r w:rsidR="00F77686" w:rsidRPr="00E22374">
        <w:rPr>
          <w:rFonts w:cs="Arial"/>
        </w:rPr>
        <w:t>protokół o którym mowa powyżej nie jest wymagany</w:t>
      </w:r>
      <w:r w:rsidR="00EF2561" w:rsidRPr="00951A3B">
        <w:rPr>
          <w:rFonts w:cs="Arial"/>
        </w:rPr>
        <w:t>,</w:t>
      </w:r>
      <w:r w:rsidR="00F77686" w:rsidRPr="00951A3B">
        <w:rPr>
          <w:rFonts w:cs="Arial"/>
        </w:rPr>
        <w:t xml:space="preserve"> gdy średnia cena netto nie zmieni się o ponad +/- 5,0</w:t>
      </w:r>
      <w:r w:rsidR="00E22374">
        <w:rPr>
          <w:rFonts w:cs="Arial"/>
        </w:rPr>
        <w:t>0</w:t>
      </w:r>
      <w:r w:rsidR="00F77686" w:rsidRPr="00E22374">
        <w:rPr>
          <w:rFonts w:cs="Arial"/>
        </w:rPr>
        <w:t xml:space="preserve"> % (porównanie śr</w:t>
      </w:r>
      <w:r w:rsidR="00F77686" w:rsidRPr="00951A3B">
        <w:rPr>
          <w:rFonts w:cs="Arial"/>
        </w:rPr>
        <w:t>edniej ceny za m</w:t>
      </w:r>
      <w:r w:rsidR="00F77686" w:rsidRPr="00951A3B">
        <w:rPr>
          <w:rFonts w:cs="Arial"/>
          <w:vertAlign w:val="superscript"/>
        </w:rPr>
        <w:t>3</w:t>
      </w:r>
      <w:r w:rsidR="00F77686" w:rsidRPr="00951A3B">
        <w:rPr>
          <w:rFonts w:cs="Arial"/>
        </w:rPr>
        <w:t xml:space="preserve"> oleju napędowego </w:t>
      </w:r>
      <w:r w:rsidR="00951A3B">
        <w:rPr>
          <w:rFonts w:cs="Arial"/>
        </w:rPr>
        <w:br/>
      </w:r>
      <w:r w:rsidR="00F77686" w:rsidRPr="00951A3B">
        <w:rPr>
          <w:rFonts w:cs="Arial"/>
        </w:rPr>
        <w:lastRenderedPageBreak/>
        <w:t xml:space="preserve">z poprzedniego miesiąca do ceny bazowej), w takiej sytuacji cena jednostkowa </w:t>
      </w:r>
      <w:r w:rsidR="00517081" w:rsidRPr="00951A3B">
        <w:rPr>
          <w:rFonts w:cs="Arial"/>
        </w:rPr>
        <w:t xml:space="preserve">pozostaje na niezmienionym poziomie – zgodnie z </w:t>
      </w:r>
      <w:r w:rsidR="008078BF">
        <w:rPr>
          <w:rFonts w:cs="Arial"/>
        </w:rPr>
        <w:t xml:space="preserve">ust. 1. lit. a) – </w:t>
      </w:r>
      <w:r w:rsidR="0027713F">
        <w:rPr>
          <w:rFonts w:cs="Arial"/>
        </w:rPr>
        <w:t>m</w:t>
      </w:r>
      <w:r w:rsidR="008078BF">
        <w:rPr>
          <w:rFonts w:cs="Arial"/>
        </w:rPr>
        <w:t>)</w:t>
      </w:r>
      <w:r w:rsidR="00EF2561" w:rsidRPr="00951A3B">
        <w:rPr>
          <w:rFonts w:cs="Arial"/>
        </w:rPr>
        <w:t xml:space="preserve">. </w:t>
      </w:r>
    </w:p>
    <w:p w14:paraId="6C5B6212" w14:textId="77777777" w:rsidR="00B156D0" w:rsidRPr="00130FD4" w:rsidRDefault="00EF2561">
      <w:pPr>
        <w:pStyle w:val="Akapitzlist"/>
        <w:numPr>
          <w:ilvl w:val="0"/>
          <w:numId w:val="2"/>
        </w:numPr>
        <w:tabs>
          <w:tab w:val="clear" w:pos="454"/>
          <w:tab w:val="num" w:pos="567"/>
        </w:tabs>
        <w:ind w:left="567" w:hanging="567"/>
        <w:jc w:val="both"/>
        <w:rPr>
          <w:rFonts w:cs="Arial"/>
        </w:rPr>
      </w:pPr>
      <w:r w:rsidRPr="007C60B0">
        <w:rPr>
          <w:rFonts w:ascii="Arial" w:hAnsi="Arial" w:cs="Arial"/>
          <w:sz w:val="22"/>
          <w:szCs w:val="22"/>
        </w:rPr>
        <w:t xml:space="preserve">Klauzula opisana w ust.7 zaspokaja roszczenia Wykonawcy, bez względu na ich podstawę </w:t>
      </w:r>
      <w:r w:rsidR="00951A3B">
        <w:rPr>
          <w:rFonts w:ascii="Arial" w:hAnsi="Arial" w:cs="Arial"/>
          <w:sz w:val="22"/>
          <w:szCs w:val="22"/>
        </w:rPr>
        <w:br/>
      </w:r>
      <w:r w:rsidRPr="007C60B0">
        <w:rPr>
          <w:rFonts w:ascii="Arial" w:hAnsi="Arial" w:cs="Arial"/>
          <w:sz w:val="22"/>
          <w:szCs w:val="22"/>
        </w:rPr>
        <w:t xml:space="preserve">o zmianę wynagrodzenia w trakcie trwania Umowy z powodu zmiany kosztów związanych </w:t>
      </w:r>
      <w:r w:rsidR="00951A3B">
        <w:rPr>
          <w:rFonts w:ascii="Arial" w:hAnsi="Arial" w:cs="Arial"/>
          <w:sz w:val="22"/>
          <w:szCs w:val="22"/>
        </w:rPr>
        <w:br/>
      </w:r>
      <w:r w:rsidRPr="007C60B0">
        <w:rPr>
          <w:rFonts w:ascii="Arial" w:hAnsi="Arial" w:cs="Arial"/>
          <w:sz w:val="22"/>
          <w:szCs w:val="22"/>
        </w:rPr>
        <w:t xml:space="preserve">z realizacją Umowy. </w:t>
      </w:r>
    </w:p>
    <w:p w14:paraId="6C5B6213" w14:textId="77777777" w:rsidR="00B156D0" w:rsidRPr="00B156D0" w:rsidRDefault="00EF2561" w:rsidP="1CE0768D">
      <w:pPr>
        <w:pStyle w:val="Akapitzlist"/>
        <w:numPr>
          <w:ilvl w:val="0"/>
          <w:numId w:val="2"/>
        </w:numPr>
        <w:tabs>
          <w:tab w:val="clear" w:pos="454"/>
          <w:tab w:val="num" w:pos="567"/>
        </w:tabs>
        <w:ind w:left="567" w:hanging="567"/>
        <w:jc w:val="both"/>
        <w:rPr>
          <w:rFonts w:ascii="Arial" w:hAnsi="Arial" w:cs="Arial"/>
          <w:sz w:val="22"/>
          <w:szCs w:val="22"/>
        </w:rPr>
      </w:pPr>
      <w:r w:rsidRPr="1CE0768D">
        <w:rPr>
          <w:rFonts w:ascii="Arial" w:hAnsi="Arial" w:cs="Arial"/>
          <w:i/>
          <w:iCs/>
          <w:sz w:val="22"/>
          <w:szCs w:val="22"/>
          <w:lang w:eastAsia="ar-SA"/>
        </w:rPr>
        <w:t xml:space="preserve">W przypadku, gdy Sprzedającym jest podmiot z GK Zamawiającego oraz gdy zaistnieje dla przedmiotowej Umowy obowiązek sporządzenia dokumentacji cen transferowych lub uwzględnienia jej w formularzu (TPR-C) Informacja o Cenach Transferowych, o których mowa w Rozdziale 1a ustawy CIT, Sprzedający zobowiązuje się na pisemne wezwanie Zamawiającego do niezwłocznego przekazania danych niezbędnych do wypełnienia przez Zamawiającego powyższych obowiązków. (ust. </w:t>
      </w:r>
      <w:r w:rsidR="06C03B3F" w:rsidRPr="1CE0768D">
        <w:rPr>
          <w:rFonts w:ascii="Arial" w:hAnsi="Arial" w:cs="Arial"/>
          <w:i/>
          <w:iCs/>
          <w:sz w:val="22"/>
          <w:szCs w:val="22"/>
          <w:lang w:eastAsia="ar-SA"/>
        </w:rPr>
        <w:t>18</w:t>
      </w:r>
      <w:r w:rsidRPr="1CE0768D">
        <w:rPr>
          <w:rFonts w:ascii="Arial" w:hAnsi="Arial" w:cs="Arial"/>
          <w:i/>
          <w:iCs/>
          <w:sz w:val="22"/>
          <w:szCs w:val="22"/>
          <w:lang w:eastAsia="ar-SA"/>
        </w:rPr>
        <w:t xml:space="preserve"> powyżej dotyczy wyłącznie sytuacji, gdy Wykonawcą jest podmiot z GK Zamawiającego”).</w:t>
      </w:r>
    </w:p>
    <w:p w14:paraId="6C5B6214" w14:textId="77777777" w:rsidR="00B156D0" w:rsidRPr="00B156D0" w:rsidRDefault="00B156D0">
      <w:pPr>
        <w:pStyle w:val="Akapitzlist"/>
        <w:ind w:left="567"/>
        <w:jc w:val="both"/>
        <w:rPr>
          <w:rFonts w:cs="Arial"/>
          <w:b/>
          <w:bCs/>
        </w:rPr>
      </w:pPr>
    </w:p>
    <w:p w14:paraId="6C5B6215" w14:textId="77777777" w:rsidR="00B156D0" w:rsidRPr="009F76E7" w:rsidRDefault="00EF2561">
      <w:pPr>
        <w:tabs>
          <w:tab w:val="num" w:pos="737"/>
        </w:tabs>
        <w:spacing w:line="240" w:lineRule="auto"/>
        <w:rPr>
          <w:lang w:eastAsia="ar-SA"/>
        </w:rPr>
      </w:pPr>
      <w:r w:rsidRPr="1CE0768D">
        <w:rPr>
          <w:b/>
          <w:bCs/>
          <w:i/>
          <w:iCs/>
        </w:rPr>
        <w:t>Wariant 2:</w:t>
      </w:r>
      <w:r w:rsidRPr="1CE0768D">
        <w:rPr>
          <w:i/>
          <w:iCs/>
        </w:rPr>
        <w:t xml:space="preserve"> dotyczy podmiotów z GK który jako jedyny bierze udział w postępowaniu. Zapisy do uzgodnienia w toku negocjacji zgodnie z zapisami pkt 2.2. lit b) SWZ.</w:t>
      </w:r>
    </w:p>
    <w:p w14:paraId="6C5B6216" w14:textId="77777777" w:rsidR="00EA7A79" w:rsidRDefault="00EA7A79">
      <w:pPr>
        <w:spacing w:line="240" w:lineRule="auto"/>
        <w:rPr>
          <w:rFonts w:cs="Arial"/>
          <w:b/>
          <w:bCs/>
        </w:rPr>
      </w:pPr>
    </w:p>
    <w:p w14:paraId="6C5B6217" w14:textId="77777777" w:rsidR="0038449B" w:rsidRPr="00951A3B" w:rsidRDefault="00EF2561" w:rsidP="00EA7A79">
      <w:pPr>
        <w:spacing w:line="240" w:lineRule="auto"/>
        <w:jc w:val="center"/>
        <w:rPr>
          <w:rFonts w:cs="Arial"/>
          <w:b/>
          <w:bCs/>
        </w:rPr>
      </w:pPr>
      <w:r w:rsidRPr="00847D84">
        <w:rPr>
          <w:rFonts w:cs="Arial"/>
          <w:b/>
          <w:bCs/>
        </w:rPr>
        <w:t>§ 8</w:t>
      </w:r>
    </w:p>
    <w:p w14:paraId="6C5B6218" w14:textId="77777777" w:rsidR="0038449B" w:rsidRPr="00951A3B" w:rsidRDefault="00EF2561" w:rsidP="00EA7A79">
      <w:pPr>
        <w:spacing w:line="240" w:lineRule="auto"/>
        <w:jc w:val="center"/>
        <w:rPr>
          <w:rFonts w:cs="Arial"/>
          <w:b/>
          <w:bCs/>
        </w:rPr>
      </w:pPr>
      <w:r w:rsidRPr="00847D84">
        <w:rPr>
          <w:rFonts w:cs="Arial"/>
          <w:b/>
          <w:bCs/>
        </w:rPr>
        <w:t>Odbiór prac</w:t>
      </w:r>
    </w:p>
    <w:p w14:paraId="6C5B6219" w14:textId="77777777" w:rsidR="0038449B" w:rsidRPr="00951A3B" w:rsidRDefault="00EF2561" w:rsidP="00EA7A79">
      <w:pPr>
        <w:pStyle w:val="Tekstpodstawowywcity2"/>
        <w:widowControl/>
        <w:numPr>
          <w:ilvl w:val="0"/>
          <w:numId w:val="4"/>
        </w:numPr>
        <w:tabs>
          <w:tab w:val="clear" w:pos="720"/>
          <w:tab w:val="num" w:pos="567"/>
        </w:tabs>
        <w:ind w:left="567" w:hanging="567"/>
        <w:rPr>
          <w:rFonts w:ascii="Arial" w:hAnsi="Arial" w:cs="Arial"/>
          <w:sz w:val="22"/>
          <w:szCs w:val="22"/>
        </w:rPr>
      </w:pPr>
      <w:r w:rsidRPr="00244F41">
        <w:rPr>
          <w:rFonts w:ascii="Arial" w:hAnsi="Arial" w:cs="Arial"/>
          <w:b w:val="0"/>
          <w:sz w:val="22"/>
          <w:szCs w:val="22"/>
        </w:rPr>
        <w:t>Po realizacji prac, o których mowa w § 5 ust. 1 niniejszej Umowy nastąpi ich odbiór przez przedstawicieli Z</w:t>
      </w:r>
      <w:r w:rsidR="002C129A">
        <w:rPr>
          <w:rFonts w:ascii="Arial" w:hAnsi="Arial" w:cs="Arial"/>
          <w:b w:val="0"/>
          <w:sz w:val="22"/>
          <w:szCs w:val="22"/>
        </w:rPr>
        <w:t>amawiającego</w:t>
      </w:r>
      <w:r w:rsidRPr="00244F41">
        <w:rPr>
          <w:rFonts w:ascii="Arial" w:hAnsi="Arial" w:cs="Arial"/>
          <w:b w:val="0"/>
          <w:sz w:val="22"/>
          <w:szCs w:val="22"/>
        </w:rPr>
        <w:t xml:space="preserve"> (Kierowników Grup Likwidacji Infrastruktury bądź osób przez nich upoważnionych) poprzez pisemne potwierdzenie Z</w:t>
      </w:r>
      <w:r w:rsidR="002C129A">
        <w:rPr>
          <w:rFonts w:ascii="Arial" w:hAnsi="Arial" w:cs="Arial"/>
          <w:b w:val="0"/>
          <w:sz w:val="22"/>
          <w:szCs w:val="22"/>
        </w:rPr>
        <w:t>amawiającego</w:t>
      </w:r>
      <w:r w:rsidRPr="00244F41">
        <w:rPr>
          <w:rFonts w:ascii="Arial" w:hAnsi="Arial" w:cs="Arial"/>
          <w:b w:val="0"/>
          <w:sz w:val="22"/>
          <w:szCs w:val="22"/>
        </w:rPr>
        <w:t xml:space="preserve"> wykonania </w:t>
      </w:r>
      <w:r w:rsidR="00F158BF">
        <w:rPr>
          <w:rFonts w:ascii="Arial" w:hAnsi="Arial" w:cs="Arial"/>
          <w:b w:val="0"/>
          <w:sz w:val="22"/>
          <w:szCs w:val="22"/>
        </w:rPr>
        <w:t>p</w:t>
      </w:r>
      <w:r w:rsidRPr="00244F41">
        <w:rPr>
          <w:rFonts w:ascii="Arial" w:hAnsi="Arial" w:cs="Arial"/>
          <w:b w:val="0"/>
          <w:sz w:val="22"/>
          <w:szCs w:val="22"/>
        </w:rPr>
        <w:t xml:space="preserve">rzedmiotu </w:t>
      </w:r>
      <w:r w:rsidR="00F158BF">
        <w:rPr>
          <w:rFonts w:ascii="Arial" w:hAnsi="Arial" w:cs="Arial"/>
          <w:b w:val="0"/>
          <w:sz w:val="22"/>
          <w:szCs w:val="22"/>
        </w:rPr>
        <w:t>u</w:t>
      </w:r>
      <w:r w:rsidRPr="00244F41">
        <w:rPr>
          <w:rFonts w:ascii="Arial" w:hAnsi="Arial" w:cs="Arial"/>
          <w:b w:val="0"/>
          <w:sz w:val="22"/>
          <w:szCs w:val="22"/>
        </w:rPr>
        <w:t xml:space="preserve">mowy. Potwierdzenie to będzie sporządzone w dwóch egzemplarzach, po jednym dla każdej ze Stron. </w:t>
      </w:r>
    </w:p>
    <w:p w14:paraId="6C5B621A" w14:textId="77777777" w:rsidR="0038449B" w:rsidRPr="00951A3B" w:rsidRDefault="00EF2561" w:rsidP="00EA7A79">
      <w:pPr>
        <w:pStyle w:val="Tekstpodstawowywcity2"/>
        <w:widowControl/>
        <w:numPr>
          <w:ilvl w:val="0"/>
          <w:numId w:val="4"/>
        </w:numPr>
        <w:tabs>
          <w:tab w:val="clear" w:pos="720"/>
          <w:tab w:val="num" w:pos="567"/>
        </w:tabs>
        <w:ind w:left="567" w:hanging="567"/>
        <w:rPr>
          <w:rFonts w:ascii="Arial" w:hAnsi="Arial" w:cs="Arial"/>
          <w:b w:val="0"/>
          <w:sz w:val="22"/>
          <w:szCs w:val="22"/>
        </w:rPr>
      </w:pPr>
      <w:r w:rsidRPr="00244F41">
        <w:rPr>
          <w:rFonts w:ascii="Arial" w:hAnsi="Arial" w:cs="Arial"/>
          <w:b w:val="0"/>
          <w:sz w:val="22"/>
          <w:szCs w:val="22"/>
        </w:rPr>
        <w:t>Kopie potwierdzeń wskazanych w ust. 1 muszą być załączone do każdej faktury i będą stanowić podstawę do jej wystawienia.</w:t>
      </w:r>
    </w:p>
    <w:p w14:paraId="6C5B621B" w14:textId="77777777" w:rsidR="00F158BF" w:rsidRPr="00951A3B" w:rsidRDefault="00EF2561" w:rsidP="00EA7A79">
      <w:pPr>
        <w:pStyle w:val="Tekstpodstawowywcity2"/>
        <w:widowControl/>
        <w:numPr>
          <w:ilvl w:val="0"/>
          <w:numId w:val="4"/>
        </w:numPr>
        <w:tabs>
          <w:tab w:val="clear" w:pos="720"/>
        </w:tabs>
        <w:ind w:left="567" w:hanging="567"/>
        <w:rPr>
          <w:rFonts w:ascii="Arial" w:hAnsi="Arial" w:cs="Arial"/>
          <w:b w:val="0"/>
          <w:sz w:val="22"/>
          <w:szCs w:val="22"/>
        </w:rPr>
      </w:pPr>
      <w:r w:rsidRPr="00244F41">
        <w:rPr>
          <w:rFonts w:ascii="Arial" w:hAnsi="Arial" w:cs="Arial"/>
          <w:b w:val="0"/>
          <w:sz w:val="22"/>
          <w:szCs w:val="22"/>
        </w:rPr>
        <w:t xml:space="preserve">W przypadku stwierdzenia nienależytego wykonania prac przez </w:t>
      </w:r>
      <w:r w:rsidR="002C129A">
        <w:rPr>
          <w:rFonts w:ascii="Arial" w:hAnsi="Arial" w:cs="Arial"/>
          <w:b w:val="0"/>
          <w:sz w:val="22"/>
          <w:szCs w:val="22"/>
        </w:rPr>
        <w:t>Wykonawcę</w:t>
      </w:r>
      <w:r w:rsidRPr="00244F41">
        <w:rPr>
          <w:rFonts w:ascii="Arial" w:hAnsi="Arial" w:cs="Arial"/>
          <w:b w:val="0"/>
          <w:sz w:val="22"/>
          <w:szCs w:val="22"/>
        </w:rPr>
        <w:t>, Z</w:t>
      </w:r>
      <w:r w:rsidR="002C129A">
        <w:rPr>
          <w:rFonts w:ascii="Arial" w:hAnsi="Arial" w:cs="Arial"/>
          <w:b w:val="0"/>
          <w:sz w:val="22"/>
          <w:szCs w:val="22"/>
        </w:rPr>
        <w:t>amawiający</w:t>
      </w:r>
      <w:r w:rsidRPr="00244F41">
        <w:rPr>
          <w:rFonts w:ascii="Arial" w:hAnsi="Arial" w:cs="Arial"/>
          <w:b w:val="0"/>
          <w:sz w:val="22"/>
          <w:szCs w:val="22"/>
        </w:rPr>
        <w:t xml:space="preserve"> może odmówić podpisania potwierdzenia wykonania </w:t>
      </w:r>
      <w:r>
        <w:rPr>
          <w:rFonts w:ascii="Arial" w:hAnsi="Arial" w:cs="Arial"/>
          <w:b w:val="0"/>
          <w:sz w:val="22"/>
          <w:szCs w:val="22"/>
        </w:rPr>
        <w:t>p</w:t>
      </w:r>
      <w:r w:rsidRPr="00244F41">
        <w:rPr>
          <w:rFonts w:ascii="Arial" w:hAnsi="Arial" w:cs="Arial"/>
          <w:b w:val="0"/>
          <w:sz w:val="22"/>
          <w:szCs w:val="22"/>
        </w:rPr>
        <w:t xml:space="preserve">rzedmiotu </w:t>
      </w:r>
      <w:r>
        <w:rPr>
          <w:rFonts w:ascii="Arial" w:hAnsi="Arial" w:cs="Arial"/>
          <w:b w:val="0"/>
          <w:sz w:val="22"/>
          <w:szCs w:val="22"/>
        </w:rPr>
        <w:t>u</w:t>
      </w:r>
      <w:r w:rsidRPr="00244F41">
        <w:rPr>
          <w:rFonts w:ascii="Arial" w:hAnsi="Arial" w:cs="Arial"/>
          <w:b w:val="0"/>
          <w:sz w:val="22"/>
          <w:szCs w:val="22"/>
        </w:rPr>
        <w:t>mowy, o którym mowa w</w:t>
      </w:r>
      <w:r w:rsidR="008D1109">
        <w:rPr>
          <w:rFonts w:ascii="Arial" w:hAnsi="Arial" w:cs="Arial"/>
          <w:b w:val="0"/>
          <w:sz w:val="22"/>
          <w:szCs w:val="22"/>
        </w:rPr>
        <w:t> </w:t>
      </w:r>
      <w:r w:rsidRPr="00244F41">
        <w:rPr>
          <w:rFonts w:ascii="Arial" w:hAnsi="Arial" w:cs="Arial"/>
          <w:b w:val="0"/>
          <w:sz w:val="22"/>
          <w:szCs w:val="22"/>
        </w:rPr>
        <w:t>ust. 1 niniejszego paragrafu</w:t>
      </w:r>
      <w:r>
        <w:rPr>
          <w:rFonts w:ascii="Arial" w:hAnsi="Arial" w:cs="Arial"/>
          <w:b w:val="0"/>
          <w:sz w:val="22"/>
          <w:szCs w:val="22"/>
        </w:rPr>
        <w:t xml:space="preserve"> i wezwać do ich ponownego, niezwłocznego wykonania lub naprawy spostrzeżonych uchybień wyznaczając w tym celu odpowiedni termin. W razie</w:t>
      </w:r>
      <w:r w:rsidR="0088253C">
        <w:rPr>
          <w:rFonts w:ascii="Arial" w:hAnsi="Arial" w:cs="Arial"/>
          <w:b w:val="0"/>
          <w:sz w:val="22"/>
          <w:szCs w:val="22"/>
        </w:rPr>
        <w:t>,</w:t>
      </w:r>
      <w:r>
        <w:rPr>
          <w:rFonts w:ascii="Arial" w:hAnsi="Arial" w:cs="Arial"/>
          <w:b w:val="0"/>
          <w:sz w:val="22"/>
          <w:szCs w:val="22"/>
        </w:rPr>
        <w:t xml:space="preserve"> gdyby usunięcie uchybień lub ponowne wykonanie prac nie było możliwe, względnie Wykonawca nie wykonał wezwania w terminie wskazanym przez Zamawiającego, za wykonywanie takich prac Wykonawcy nie przysługuje jakiekolwiek wynagrodzenie. W takich przypadkach Zamawiającemu niezależnie od prawa do naliczenia kar umownych przysługuje </w:t>
      </w:r>
      <w:r w:rsidR="004E5E83">
        <w:rPr>
          <w:rFonts w:ascii="Arial" w:hAnsi="Arial" w:cs="Arial"/>
          <w:b w:val="0"/>
          <w:sz w:val="22"/>
          <w:szCs w:val="22"/>
        </w:rPr>
        <w:t>uprawnienie do powierzenia wykonania prac innemu podmiotowi na koszt i ryzyko Wykonawcy, oraz obciążenia go kosztami z tego tytułu, w tym ich potrącenia z wynagrodzenia Wykonawcy wynikającego z Umowy.</w:t>
      </w:r>
    </w:p>
    <w:p w14:paraId="6C5B621C" w14:textId="77777777" w:rsidR="0038449B" w:rsidRPr="00FD404D" w:rsidRDefault="0038449B" w:rsidP="00EA7A79">
      <w:pPr>
        <w:spacing w:line="240" w:lineRule="auto"/>
        <w:jc w:val="center"/>
        <w:rPr>
          <w:rFonts w:cs="Arial"/>
          <w:b/>
          <w:szCs w:val="22"/>
        </w:rPr>
      </w:pPr>
    </w:p>
    <w:p w14:paraId="6C5B621D" w14:textId="77777777" w:rsidR="0038449B" w:rsidRPr="00951A3B" w:rsidRDefault="00EF2561" w:rsidP="00EA7A79">
      <w:pPr>
        <w:spacing w:line="240" w:lineRule="auto"/>
        <w:jc w:val="center"/>
        <w:rPr>
          <w:rFonts w:cs="Arial"/>
          <w:b/>
          <w:bCs/>
        </w:rPr>
      </w:pPr>
      <w:r w:rsidRPr="00847D84">
        <w:rPr>
          <w:rFonts w:cs="Arial"/>
          <w:b/>
          <w:bCs/>
        </w:rPr>
        <w:t>§ 9</w:t>
      </w:r>
    </w:p>
    <w:p w14:paraId="6C5B621E" w14:textId="77777777" w:rsidR="0038449B" w:rsidRPr="00951A3B" w:rsidRDefault="00EF2561" w:rsidP="00EA7A79">
      <w:pPr>
        <w:spacing w:line="240" w:lineRule="auto"/>
        <w:jc w:val="center"/>
        <w:rPr>
          <w:rFonts w:cs="Arial"/>
          <w:b/>
          <w:bCs/>
        </w:rPr>
      </w:pPr>
      <w:r w:rsidRPr="00847D84">
        <w:rPr>
          <w:rFonts w:cs="Arial"/>
          <w:b/>
          <w:bCs/>
        </w:rPr>
        <w:t xml:space="preserve">Warunki </w:t>
      </w:r>
      <w:r w:rsidR="00FD404D" w:rsidRPr="00847D84">
        <w:rPr>
          <w:rFonts w:cs="Arial"/>
          <w:b/>
          <w:bCs/>
        </w:rPr>
        <w:t>płatności</w:t>
      </w:r>
    </w:p>
    <w:p w14:paraId="6C5B621F" w14:textId="77777777" w:rsidR="0038449B" w:rsidRPr="004062BD" w:rsidRDefault="00EF2561" w:rsidP="1CE0768D">
      <w:pPr>
        <w:pStyle w:val="Tekstpodstawowywcity2"/>
        <w:widowControl/>
        <w:numPr>
          <w:ilvl w:val="0"/>
          <w:numId w:val="3"/>
        </w:numPr>
        <w:tabs>
          <w:tab w:val="clear" w:pos="720"/>
        </w:tabs>
        <w:ind w:left="567" w:hanging="567"/>
        <w:rPr>
          <w:rFonts w:ascii="Arial" w:hAnsi="Arial" w:cs="Arial"/>
          <w:b w:val="0"/>
          <w:sz w:val="22"/>
          <w:szCs w:val="22"/>
        </w:rPr>
      </w:pPr>
      <w:r w:rsidRPr="004062BD">
        <w:rPr>
          <w:rFonts w:ascii="Arial" w:hAnsi="Arial" w:cs="Arial"/>
          <w:b w:val="0"/>
          <w:sz w:val="22"/>
          <w:szCs w:val="22"/>
        </w:rPr>
        <w:t xml:space="preserve">Wszelkie należności związane z wykonywaniem Przedmiotu Umowy, regulowane będą na podstawie faktur VAT wystawianych przez </w:t>
      </w:r>
      <w:r w:rsidR="002C129A" w:rsidRPr="004062BD">
        <w:rPr>
          <w:rFonts w:ascii="Arial" w:hAnsi="Arial" w:cs="Arial"/>
          <w:b w:val="0"/>
          <w:sz w:val="22"/>
          <w:szCs w:val="22"/>
        </w:rPr>
        <w:t>Wykonawcę</w:t>
      </w:r>
      <w:r w:rsidRPr="004062BD">
        <w:rPr>
          <w:rFonts w:ascii="Arial" w:hAnsi="Arial" w:cs="Arial"/>
          <w:b w:val="0"/>
          <w:sz w:val="22"/>
          <w:szCs w:val="22"/>
        </w:rPr>
        <w:t xml:space="preserve"> na koniec każdego miesiąca, </w:t>
      </w:r>
      <w:r w:rsidRPr="004062BD">
        <w:rPr>
          <w:rFonts w:ascii="Arial" w:hAnsi="Arial" w:cs="Arial"/>
          <w:b w:val="0"/>
          <w:sz w:val="22"/>
          <w:szCs w:val="22"/>
        </w:rPr>
        <w:br/>
        <w:t xml:space="preserve">w którym były wykonywane prace na podstawie złożonego zamówienia i na podstawie stawek określonych w § </w:t>
      </w:r>
      <w:r w:rsidR="00865142" w:rsidRPr="004062BD">
        <w:rPr>
          <w:rFonts w:ascii="Arial" w:hAnsi="Arial" w:cs="Arial"/>
          <w:b w:val="0"/>
          <w:sz w:val="22"/>
          <w:szCs w:val="22"/>
        </w:rPr>
        <w:t>7</w:t>
      </w:r>
      <w:r w:rsidRPr="004062BD">
        <w:rPr>
          <w:rFonts w:ascii="Arial" w:hAnsi="Arial" w:cs="Arial"/>
          <w:b w:val="0"/>
          <w:sz w:val="22"/>
          <w:szCs w:val="22"/>
        </w:rPr>
        <w:t xml:space="preserve"> niniejszej Umowy.</w:t>
      </w:r>
    </w:p>
    <w:p w14:paraId="6C5B6220" w14:textId="77777777" w:rsidR="0038449B" w:rsidRPr="004062BD" w:rsidRDefault="00EF2561" w:rsidP="1CE0768D">
      <w:pPr>
        <w:pStyle w:val="Tekstpodstawowywcity2"/>
        <w:widowControl/>
        <w:numPr>
          <w:ilvl w:val="0"/>
          <w:numId w:val="3"/>
        </w:numPr>
        <w:tabs>
          <w:tab w:val="clear" w:pos="720"/>
        </w:tabs>
        <w:ind w:left="567" w:hanging="567"/>
        <w:rPr>
          <w:rFonts w:ascii="Arial" w:hAnsi="Arial" w:cs="Arial"/>
          <w:b w:val="0"/>
          <w:sz w:val="22"/>
          <w:szCs w:val="22"/>
        </w:rPr>
      </w:pPr>
      <w:r w:rsidRPr="004062BD">
        <w:rPr>
          <w:rFonts w:ascii="Arial" w:hAnsi="Arial" w:cs="Arial"/>
          <w:b w:val="0"/>
          <w:sz w:val="22"/>
          <w:szCs w:val="22"/>
        </w:rPr>
        <w:t>Zamawiający</w:t>
      </w:r>
      <w:r w:rsidR="00521568" w:rsidRPr="004062BD">
        <w:rPr>
          <w:rFonts w:ascii="Arial" w:hAnsi="Arial" w:cs="Arial"/>
          <w:b w:val="0"/>
          <w:sz w:val="22"/>
          <w:szCs w:val="22"/>
        </w:rPr>
        <w:t xml:space="preserve"> będzie dokonywał wpłaty należności przelewem na</w:t>
      </w:r>
      <w:r w:rsidR="00755C47" w:rsidRPr="004062BD">
        <w:rPr>
          <w:rFonts w:ascii="Arial" w:hAnsi="Arial" w:cs="Arial"/>
          <w:b w:val="0"/>
          <w:sz w:val="22"/>
          <w:szCs w:val="22"/>
        </w:rPr>
        <w:t xml:space="preserve"> rachunek bankowy</w:t>
      </w:r>
      <w:r w:rsidR="00521568" w:rsidRPr="004062BD">
        <w:rPr>
          <w:rFonts w:ascii="Arial" w:hAnsi="Arial" w:cs="Arial"/>
          <w:b w:val="0"/>
          <w:sz w:val="22"/>
          <w:szCs w:val="22"/>
        </w:rPr>
        <w:t xml:space="preserve"> nr </w:t>
      </w:r>
      <w:r w:rsidR="008078BF" w:rsidRPr="004062BD">
        <w:rPr>
          <w:rFonts w:ascii="Arial" w:hAnsi="Arial" w:cs="Arial"/>
          <w:b w:val="0"/>
          <w:sz w:val="22"/>
          <w:szCs w:val="22"/>
        </w:rPr>
        <w:t>………………………………………………</w:t>
      </w:r>
      <w:r w:rsidR="00521568" w:rsidRPr="004062BD">
        <w:rPr>
          <w:rFonts w:ascii="Arial" w:hAnsi="Arial" w:cs="Arial"/>
          <w:b w:val="0"/>
          <w:sz w:val="22"/>
          <w:szCs w:val="22"/>
        </w:rPr>
        <w:t xml:space="preserve"> wskazany każdorazowo na fakturze w terminie 30 dni od daty otrzymania </w:t>
      </w:r>
      <w:r w:rsidR="006537F9" w:rsidRPr="004062BD">
        <w:rPr>
          <w:rFonts w:ascii="Arial" w:hAnsi="Arial" w:cs="Arial"/>
          <w:b w:val="0"/>
          <w:sz w:val="22"/>
          <w:szCs w:val="22"/>
        </w:rPr>
        <w:t xml:space="preserve">prawidłowo wystawionej </w:t>
      </w:r>
      <w:r w:rsidR="00521568" w:rsidRPr="004062BD">
        <w:rPr>
          <w:rFonts w:ascii="Arial" w:hAnsi="Arial" w:cs="Arial"/>
          <w:b w:val="0"/>
          <w:sz w:val="22"/>
          <w:szCs w:val="22"/>
        </w:rPr>
        <w:t xml:space="preserve">faktury. Za dzień dokonania wpłaty Strony uznają dzień </w:t>
      </w:r>
      <w:r w:rsidR="004E5E83" w:rsidRPr="004062BD">
        <w:rPr>
          <w:rFonts w:ascii="Arial" w:hAnsi="Arial" w:cs="Arial"/>
          <w:b w:val="0"/>
          <w:sz w:val="22"/>
          <w:szCs w:val="22"/>
        </w:rPr>
        <w:t xml:space="preserve">obciążenia rachunku bankowego Zamawiającego w związku z realizacją </w:t>
      </w:r>
      <w:r w:rsidR="00521568" w:rsidRPr="004062BD">
        <w:rPr>
          <w:rFonts w:ascii="Arial" w:hAnsi="Arial" w:cs="Arial"/>
          <w:b w:val="0"/>
          <w:sz w:val="22"/>
          <w:szCs w:val="22"/>
        </w:rPr>
        <w:t>przelewu</w:t>
      </w:r>
      <w:r w:rsidR="004E5E83" w:rsidRPr="004062BD">
        <w:rPr>
          <w:rFonts w:ascii="Arial" w:hAnsi="Arial" w:cs="Arial"/>
          <w:b w:val="0"/>
          <w:sz w:val="22"/>
          <w:szCs w:val="22"/>
        </w:rPr>
        <w:t xml:space="preserve">. </w:t>
      </w:r>
      <w:r w:rsidR="00521568" w:rsidRPr="004062BD">
        <w:rPr>
          <w:rFonts w:ascii="Arial" w:hAnsi="Arial" w:cs="Arial"/>
          <w:b w:val="0"/>
          <w:sz w:val="22"/>
          <w:szCs w:val="22"/>
        </w:rPr>
        <w:t>W przypadku niepoprawnie wy</w:t>
      </w:r>
      <w:r w:rsidR="004E5E83" w:rsidRPr="004062BD">
        <w:rPr>
          <w:rFonts w:ascii="Arial" w:hAnsi="Arial" w:cs="Arial"/>
          <w:b w:val="0"/>
          <w:sz w:val="22"/>
          <w:szCs w:val="22"/>
        </w:rPr>
        <w:t xml:space="preserve">stawionej faktury w rozumieniu właściwych przepisów lub braku wymaganych dokumentów, w szczególności opisanych w § 8 ust.1 </w:t>
      </w:r>
      <w:r w:rsidR="00521568" w:rsidRPr="004062BD">
        <w:rPr>
          <w:rFonts w:ascii="Arial" w:hAnsi="Arial" w:cs="Arial"/>
          <w:b w:val="0"/>
          <w:sz w:val="22"/>
          <w:szCs w:val="22"/>
        </w:rPr>
        <w:t>Z</w:t>
      </w:r>
      <w:r w:rsidRPr="004062BD">
        <w:rPr>
          <w:rFonts w:ascii="Arial" w:hAnsi="Arial" w:cs="Arial"/>
          <w:b w:val="0"/>
          <w:sz w:val="22"/>
          <w:szCs w:val="22"/>
        </w:rPr>
        <w:t>amawiający</w:t>
      </w:r>
      <w:r w:rsidR="00521568" w:rsidRPr="004062BD">
        <w:rPr>
          <w:rFonts w:ascii="Arial" w:hAnsi="Arial" w:cs="Arial"/>
          <w:b w:val="0"/>
          <w:sz w:val="22"/>
          <w:szCs w:val="22"/>
        </w:rPr>
        <w:t xml:space="preserve"> będzie uprawniony do wstrzymania zapłaty do chwili skorygowania faktury</w:t>
      </w:r>
      <w:r w:rsidR="004E5E83" w:rsidRPr="004062BD">
        <w:rPr>
          <w:rFonts w:ascii="Arial" w:hAnsi="Arial" w:cs="Arial"/>
          <w:b w:val="0"/>
          <w:sz w:val="22"/>
          <w:szCs w:val="22"/>
        </w:rPr>
        <w:t xml:space="preserve"> lub dołączenia tych dokumentów.</w:t>
      </w:r>
    </w:p>
    <w:p w14:paraId="6C5B6221" w14:textId="4DE36CE1" w:rsidR="0038449B" w:rsidRPr="004062BD" w:rsidRDefault="00EF2561">
      <w:pPr>
        <w:pStyle w:val="Tekstpodstawowywcity2"/>
        <w:tabs>
          <w:tab w:val="num" w:pos="567"/>
        </w:tabs>
        <w:ind w:left="567" w:hanging="567"/>
        <w:rPr>
          <w:rFonts w:ascii="Arial" w:hAnsi="Arial" w:cs="Arial"/>
          <w:b w:val="0"/>
          <w:sz w:val="22"/>
          <w:szCs w:val="22"/>
        </w:rPr>
      </w:pPr>
      <w:r w:rsidRPr="004062BD">
        <w:rPr>
          <w:rFonts w:ascii="Arial" w:hAnsi="Arial" w:cs="Arial"/>
          <w:b w:val="0"/>
          <w:sz w:val="22"/>
          <w:szCs w:val="22"/>
        </w:rPr>
        <w:lastRenderedPageBreak/>
        <w:t>3.</w:t>
      </w:r>
      <w:r w:rsidRPr="004062BD">
        <w:rPr>
          <w:rFonts w:ascii="Arial" w:hAnsi="Arial" w:cs="Arial"/>
          <w:b w:val="0"/>
          <w:sz w:val="22"/>
          <w:szCs w:val="22"/>
        </w:rPr>
        <w:tab/>
      </w:r>
      <w:r>
        <w:rPr>
          <w:rFonts w:ascii="Arial" w:hAnsi="Arial" w:cs="Arial"/>
          <w:b w:val="0"/>
          <w:sz w:val="22"/>
          <w:szCs w:val="22"/>
        </w:rPr>
        <w:t xml:space="preserve">Z zastrzeżeniem ust. 8 -16 </w:t>
      </w:r>
      <w:r w:rsidR="00CA1E28" w:rsidRPr="004062BD">
        <w:rPr>
          <w:rFonts w:ascii="Arial" w:hAnsi="Arial" w:cs="Arial"/>
          <w:b w:val="0"/>
          <w:sz w:val="22"/>
          <w:szCs w:val="22"/>
        </w:rPr>
        <w:t>Faktury należy wystawić na:</w:t>
      </w:r>
    </w:p>
    <w:p w14:paraId="6C5B6222" w14:textId="77777777" w:rsidR="00541867" w:rsidRPr="004062BD" w:rsidRDefault="00EF2561" w:rsidP="1CE0768D">
      <w:pPr>
        <w:pStyle w:val="Akapitzlist"/>
        <w:widowControl w:val="0"/>
        <w:tabs>
          <w:tab w:val="left" w:pos="1118"/>
        </w:tabs>
        <w:ind w:left="360" w:right="57"/>
        <w:contextualSpacing w:val="0"/>
        <w:jc w:val="center"/>
        <w:rPr>
          <w:rFonts w:ascii="Arial" w:eastAsia="Arial" w:hAnsi="Arial" w:cs="Arial"/>
          <w:sz w:val="22"/>
          <w:szCs w:val="22"/>
        </w:rPr>
      </w:pPr>
      <w:r w:rsidRPr="004062BD">
        <w:rPr>
          <w:rFonts w:ascii="Arial" w:hAnsi="Arial" w:cs="Arial"/>
          <w:sz w:val="22"/>
          <w:szCs w:val="22"/>
        </w:rPr>
        <w:tab/>
      </w:r>
      <w:r w:rsidRPr="11C3EB44">
        <w:rPr>
          <w:rFonts w:ascii="Arial" w:eastAsia="Arial" w:hAnsi="Arial" w:cs="Arial"/>
          <w:sz w:val="22"/>
          <w:szCs w:val="22"/>
        </w:rPr>
        <w:t xml:space="preserve">ORLEN Spółka Akcyjna </w:t>
      </w:r>
      <w:r w:rsidR="009C7CDB" w:rsidRPr="11C3EB44">
        <w:rPr>
          <w:rFonts w:ascii="Arial" w:eastAsia="Arial" w:hAnsi="Arial" w:cs="Arial"/>
          <w:sz w:val="22"/>
          <w:szCs w:val="22"/>
        </w:rPr>
        <w:t>–</w:t>
      </w:r>
      <w:r w:rsidRPr="11C3EB44">
        <w:rPr>
          <w:rFonts w:ascii="Arial" w:eastAsia="Arial" w:hAnsi="Arial" w:cs="Arial"/>
          <w:sz w:val="22"/>
          <w:szCs w:val="22"/>
        </w:rPr>
        <w:t xml:space="preserve"> Oddział</w:t>
      </w:r>
      <w:r w:rsidR="009C7CDB" w:rsidRPr="11C3EB44">
        <w:rPr>
          <w:rFonts w:ascii="Arial" w:eastAsia="Arial" w:hAnsi="Arial" w:cs="Arial"/>
          <w:sz w:val="22"/>
          <w:szCs w:val="22"/>
        </w:rPr>
        <w:t xml:space="preserve"> Upstream Polska</w:t>
      </w:r>
      <w:r w:rsidRPr="11C3EB44">
        <w:rPr>
          <w:rFonts w:ascii="Arial" w:eastAsia="Arial" w:hAnsi="Arial" w:cs="Arial"/>
          <w:sz w:val="22"/>
          <w:szCs w:val="22"/>
        </w:rPr>
        <w:t xml:space="preserve"> w Sanoku</w:t>
      </w:r>
    </w:p>
    <w:p w14:paraId="6C5B6223" w14:textId="77777777" w:rsidR="00541867" w:rsidRPr="004062BD" w:rsidRDefault="00EF2561" w:rsidP="1CE0768D">
      <w:pPr>
        <w:pStyle w:val="Akapitzlist"/>
        <w:widowControl w:val="0"/>
        <w:tabs>
          <w:tab w:val="left" w:pos="1118"/>
        </w:tabs>
        <w:ind w:left="360" w:right="57"/>
        <w:contextualSpacing w:val="0"/>
        <w:jc w:val="center"/>
        <w:rPr>
          <w:rFonts w:ascii="Arial" w:eastAsia="Arial" w:hAnsi="Arial" w:cs="Arial"/>
          <w:sz w:val="22"/>
          <w:szCs w:val="22"/>
        </w:rPr>
      </w:pPr>
      <w:r w:rsidRPr="11C3EB44">
        <w:rPr>
          <w:rFonts w:ascii="Arial" w:eastAsia="Arial" w:hAnsi="Arial" w:cs="Arial"/>
          <w:sz w:val="22"/>
          <w:szCs w:val="22"/>
        </w:rPr>
        <w:t>ul. Chemików 7, 09-411 Płock</w:t>
      </w:r>
    </w:p>
    <w:p w14:paraId="6C5B6224" w14:textId="77777777" w:rsidR="00541867" w:rsidRPr="004062BD" w:rsidRDefault="00EF2561" w:rsidP="1CE0768D">
      <w:pPr>
        <w:pStyle w:val="Akapitzlist"/>
        <w:widowControl w:val="0"/>
        <w:tabs>
          <w:tab w:val="left" w:pos="1118"/>
        </w:tabs>
        <w:ind w:left="360" w:right="57"/>
        <w:contextualSpacing w:val="0"/>
        <w:jc w:val="center"/>
        <w:rPr>
          <w:rFonts w:ascii="Arial" w:eastAsia="Arial" w:hAnsi="Arial" w:cs="Arial"/>
          <w:sz w:val="22"/>
          <w:szCs w:val="22"/>
        </w:rPr>
      </w:pPr>
      <w:r w:rsidRPr="11C3EB44">
        <w:rPr>
          <w:rFonts w:ascii="Arial" w:eastAsia="Arial" w:hAnsi="Arial" w:cs="Arial"/>
          <w:sz w:val="22"/>
          <w:szCs w:val="22"/>
        </w:rPr>
        <w:t>NIP: 774-000-14-54</w:t>
      </w:r>
    </w:p>
    <w:p w14:paraId="6C5B6225" w14:textId="77777777" w:rsidR="0038449B" w:rsidRPr="00EF2561" w:rsidRDefault="00EF2561">
      <w:pPr>
        <w:pStyle w:val="Tekstpodstawowywcity2"/>
        <w:tabs>
          <w:tab w:val="num" w:pos="567"/>
        </w:tabs>
        <w:ind w:left="567" w:hanging="567"/>
        <w:rPr>
          <w:rFonts w:ascii="Arial" w:hAnsi="Arial" w:cs="Arial"/>
          <w:b w:val="0"/>
          <w:sz w:val="22"/>
          <w:szCs w:val="22"/>
        </w:rPr>
      </w:pPr>
      <w:r w:rsidRPr="00EF2561">
        <w:rPr>
          <w:rFonts w:ascii="Arial" w:hAnsi="Arial" w:cs="Arial"/>
          <w:b w:val="0"/>
          <w:sz w:val="22"/>
          <w:szCs w:val="22"/>
        </w:rPr>
        <w:tab/>
        <w:t>i przesłać na adres:</w:t>
      </w:r>
    </w:p>
    <w:p w14:paraId="6C5B6226" w14:textId="77777777" w:rsidR="00541867" w:rsidRPr="00EF2561" w:rsidRDefault="00EF2561" w:rsidP="1CE0768D">
      <w:pPr>
        <w:pStyle w:val="Akapitzlist"/>
        <w:widowControl w:val="0"/>
        <w:tabs>
          <w:tab w:val="left" w:pos="1118"/>
        </w:tabs>
        <w:ind w:left="360" w:right="57"/>
        <w:contextualSpacing w:val="0"/>
        <w:jc w:val="center"/>
        <w:rPr>
          <w:rFonts w:ascii="Arial" w:eastAsia="Arial" w:hAnsi="Arial" w:cs="Arial"/>
          <w:sz w:val="22"/>
          <w:szCs w:val="22"/>
        </w:rPr>
      </w:pPr>
      <w:r w:rsidRPr="00EF2561">
        <w:rPr>
          <w:rFonts w:ascii="Arial" w:hAnsi="Arial" w:cs="Arial"/>
          <w:sz w:val="22"/>
          <w:szCs w:val="22"/>
        </w:rPr>
        <w:tab/>
      </w:r>
      <w:r w:rsidRPr="00EF2561">
        <w:rPr>
          <w:rFonts w:ascii="Arial" w:eastAsia="Arial" w:hAnsi="Arial" w:cs="Arial"/>
          <w:sz w:val="22"/>
          <w:szCs w:val="22"/>
        </w:rPr>
        <w:t>ORLEN Spółka Akcyjna</w:t>
      </w:r>
    </w:p>
    <w:p w14:paraId="6C5B6227" w14:textId="77777777" w:rsidR="00541867" w:rsidRPr="00EF2561" w:rsidRDefault="00EF2561" w:rsidP="1CE0768D">
      <w:pPr>
        <w:pStyle w:val="Akapitzlist"/>
        <w:widowControl w:val="0"/>
        <w:tabs>
          <w:tab w:val="left" w:pos="1118"/>
        </w:tabs>
        <w:ind w:left="360" w:right="57"/>
        <w:contextualSpacing w:val="0"/>
        <w:jc w:val="center"/>
        <w:rPr>
          <w:rFonts w:ascii="Arial" w:eastAsia="Arial" w:hAnsi="Arial" w:cs="Arial"/>
          <w:sz w:val="22"/>
          <w:szCs w:val="22"/>
        </w:rPr>
      </w:pPr>
      <w:r w:rsidRPr="00EF2561">
        <w:rPr>
          <w:rFonts w:ascii="Arial" w:eastAsia="Arial" w:hAnsi="Arial" w:cs="Arial"/>
          <w:sz w:val="22"/>
          <w:szCs w:val="22"/>
        </w:rPr>
        <w:t xml:space="preserve">- Oddział Centralny </w:t>
      </w:r>
      <w:r w:rsidR="009C7CDB" w:rsidRPr="00EF2561">
        <w:rPr>
          <w:rFonts w:ascii="Arial" w:eastAsia="Arial" w:hAnsi="Arial" w:cs="Arial"/>
          <w:sz w:val="22"/>
          <w:szCs w:val="22"/>
        </w:rPr>
        <w:t xml:space="preserve">Upstream Polska </w:t>
      </w:r>
      <w:r w:rsidRPr="00EF2561">
        <w:rPr>
          <w:rFonts w:ascii="Arial" w:eastAsia="Arial" w:hAnsi="Arial" w:cs="Arial"/>
          <w:sz w:val="22"/>
          <w:szCs w:val="22"/>
        </w:rPr>
        <w:t>w Warszawie</w:t>
      </w:r>
    </w:p>
    <w:p w14:paraId="6C5B6228" w14:textId="77777777" w:rsidR="00541867" w:rsidRPr="00EF2561" w:rsidRDefault="00EF2561" w:rsidP="1CE0768D">
      <w:pPr>
        <w:pStyle w:val="Akapitzlist"/>
        <w:widowControl w:val="0"/>
        <w:tabs>
          <w:tab w:val="left" w:pos="1118"/>
        </w:tabs>
        <w:ind w:left="360" w:right="57"/>
        <w:contextualSpacing w:val="0"/>
        <w:jc w:val="center"/>
        <w:rPr>
          <w:rFonts w:ascii="Arial" w:eastAsia="Arial" w:hAnsi="Arial" w:cs="Arial"/>
          <w:sz w:val="22"/>
          <w:szCs w:val="22"/>
        </w:rPr>
      </w:pPr>
      <w:r w:rsidRPr="00EF2561">
        <w:rPr>
          <w:rFonts w:ascii="Arial" w:eastAsia="Arial" w:hAnsi="Arial" w:cs="Arial"/>
          <w:sz w:val="22"/>
          <w:szCs w:val="22"/>
        </w:rPr>
        <w:t>ul. M. Kasprzaka 25, 01-224 Warszawa</w:t>
      </w:r>
    </w:p>
    <w:p w14:paraId="6C5B6229" w14:textId="77777777" w:rsidR="0038449B" w:rsidRPr="00EF2561" w:rsidRDefault="00EF2561">
      <w:pPr>
        <w:pStyle w:val="Tekstpodstawowywcity2"/>
        <w:tabs>
          <w:tab w:val="num" w:pos="567"/>
        </w:tabs>
        <w:ind w:left="567" w:hanging="567"/>
        <w:rPr>
          <w:rFonts w:ascii="Arial" w:hAnsi="Arial" w:cs="Arial"/>
          <w:b w:val="0"/>
          <w:sz w:val="22"/>
          <w:szCs w:val="22"/>
        </w:rPr>
      </w:pPr>
      <w:r w:rsidRPr="00EF2561">
        <w:rPr>
          <w:rFonts w:ascii="Arial" w:hAnsi="Arial" w:cs="Arial"/>
          <w:b w:val="0"/>
          <w:sz w:val="22"/>
          <w:szCs w:val="22"/>
        </w:rPr>
        <w:tab/>
      </w:r>
    </w:p>
    <w:p w14:paraId="6C5B622A" w14:textId="77777777" w:rsidR="0029196F" w:rsidRPr="00EF2561" w:rsidRDefault="00EF2561">
      <w:pPr>
        <w:widowControl w:val="0"/>
        <w:spacing w:line="240" w:lineRule="auto"/>
        <w:ind w:left="567"/>
        <w:rPr>
          <w:rFonts w:cs="Arial"/>
        </w:rPr>
      </w:pPr>
      <w:r w:rsidRPr="00EF2561">
        <w:rPr>
          <w:rFonts w:cs="Arial"/>
          <w:snapToGrid w:val="0"/>
        </w:rPr>
        <w:t xml:space="preserve">lub w formie elektronicznej na efaktura@pgnig.pl, przy czym </w:t>
      </w:r>
      <w:r w:rsidRPr="00EF2561">
        <w:rPr>
          <w:rFonts w:cs="Arial"/>
        </w:rPr>
        <w:t>w przypadku faktur w formie elektronicznej Strony ustalają, że:</w:t>
      </w:r>
    </w:p>
    <w:p w14:paraId="6C5B622B" w14:textId="77777777" w:rsidR="0029196F" w:rsidRPr="00EF2561" w:rsidRDefault="00EF2561">
      <w:pPr>
        <w:widowControl w:val="0"/>
        <w:numPr>
          <w:ilvl w:val="0"/>
          <w:numId w:val="26"/>
        </w:numPr>
        <w:tabs>
          <w:tab w:val="left" w:pos="567"/>
          <w:tab w:val="left" w:pos="1134"/>
        </w:tabs>
        <w:suppressAutoHyphens/>
        <w:spacing w:line="240" w:lineRule="auto"/>
        <w:ind w:left="1134" w:hanging="567"/>
        <w:textAlignment w:val="baseline"/>
        <w:rPr>
          <w:rFonts w:cs="Arial"/>
          <w:lang w:eastAsia="en-US"/>
        </w:rPr>
      </w:pPr>
      <w:r w:rsidRPr="00EF2561">
        <w:rPr>
          <w:rFonts w:cs="Arial"/>
          <w:lang w:eastAsia="en-US"/>
        </w:rPr>
        <w:t xml:space="preserve">Wykonawca będzie przesyłać faktury drogą elektroniczną jako załącznik do wiadomości w postaci zabezpieczonego przed edycją pliku w formacie PDF przy zapewnieniu ich autentyczności pochodzenia, integralności treści i czytelności; </w:t>
      </w:r>
    </w:p>
    <w:p w14:paraId="6C5B622C" w14:textId="77777777" w:rsidR="0029196F" w:rsidRPr="00EF2561" w:rsidRDefault="00EF2561">
      <w:pPr>
        <w:widowControl w:val="0"/>
        <w:numPr>
          <w:ilvl w:val="0"/>
          <w:numId w:val="26"/>
        </w:numPr>
        <w:tabs>
          <w:tab w:val="left" w:pos="0"/>
          <w:tab w:val="left" w:pos="567"/>
          <w:tab w:val="left" w:pos="1134"/>
        </w:tabs>
        <w:suppressAutoHyphens/>
        <w:spacing w:line="240" w:lineRule="auto"/>
        <w:ind w:left="1134" w:hanging="567"/>
        <w:textAlignment w:val="baseline"/>
        <w:rPr>
          <w:rFonts w:cs="Arial"/>
          <w:lang w:eastAsia="en-US"/>
        </w:rPr>
      </w:pPr>
      <w:r w:rsidRPr="00EF2561">
        <w:rPr>
          <w:rFonts w:cs="Arial"/>
          <w:lang w:eastAsia="en-US"/>
        </w:rPr>
        <w:t xml:space="preserve">Wykonawca oświadcza, że faktury będą przesyłane z następującego adresu </w:t>
      </w:r>
      <w:r w:rsidRPr="00EF2561">
        <w:rPr>
          <w:rFonts w:cs="Arial"/>
          <w:szCs w:val="22"/>
          <w:lang w:eastAsia="en-US"/>
        </w:rPr>
        <w:br/>
      </w:r>
      <w:r w:rsidRPr="00EF2561">
        <w:rPr>
          <w:rFonts w:cs="Arial"/>
          <w:lang w:eastAsia="en-US"/>
        </w:rPr>
        <w:t xml:space="preserve">e-mail: </w:t>
      </w:r>
      <w:r w:rsidR="008078BF" w:rsidRPr="00EF2561">
        <w:rPr>
          <w:rFonts w:cs="Arial"/>
          <w:lang w:eastAsia="en-US"/>
        </w:rPr>
        <w:t>…………………………………………</w:t>
      </w:r>
    </w:p>
    <w:p w14:paraId="6C5B622D" w14:textId="77777777" w:rsidR="0029196F" w:rsidRPr="00EF2561" w:rsidRDefault="00EF2561">
      <w:pPr>
        <w:widowControl w:val="0"/>
        <w:numPr>
          <w:ilvl w:val="0"/>
          <w:numId w:val="26"/>
        </w:numPr>
        <w:tabs>
          <w:tab w:val="left" w:pos="0"/>
          <w:tab w:val="left" w:pos="567"/>
          <w:tab w:val="left" w:pos="1134"/>
        </w:tabs>
        <w:suppressAutoHyphens/>
        <w:spacing w:line="240" w:lineRule="auto"/>
        <w:ind w:left="1134" w:hanging="567"/>
        <w:textAlignment w:val="baseline"/>
        <w:rPr>
          <w:rFonts w:cs="Arial"/>
          <w:lang w:eastAsia="en-US"/>
        </w:rPr>
      </w:pPr>
      <w:r w:rsidRPr="00EF2561">
        <w:rPr>
          <w:rFonts w:eastAsia="Andale Sans UI" w:cs="Arial"/>
          <w:kern w:val="2"/>
          <w:lang w:eastAsia="en-US" w:bidi="en-US"/>
        </w:rPr>
        <w:t xml:space="preserve">Fakturę uważa się za doręczoną w dniu kiedy wiadomość zostanie poprawnie doręczona do urządzeń brzegowych Zamawiającego z w/w adresu Wykonawcy na adres: </w:t>
      </w:r>
      <w:hyperlink r:id="rId12" w:history="1">
        <w:r w:rsidRPr="00EF2561">
          <w:rPr>
            <w:rFonts w:eastAsia="Andale Sans UI" w:cs="Arial"/>
            <w:kern w:val="2"/>
            <w:u w:val="single"/>
            <w:lang w:eastAsia="en-US" w:bidi="en-US"/>
          </w:rPr>
          <w:t>efaktura@pgnig.pl</w:t>
        </w:r>
      </w:hyperlink>
      <w:r w:rsidRPr="00EF2561">
        <w:rPr>
          <w:rFonts w:eastAsia="Andale Sans UI" w:cs="Arial"/>
          <w:kern w:val="2"/>
          <w:lang w:eastAsia="en-US" w:bidi="en-US"/>
        </w:rPr>
        <w:t>;</w:t>
      </w:r>
    </w:p>
    <w:p w14:paraId="6C5B622E" w14:textId="77777777" w:rsidR="0029196F" w:rsidRPr="00EF2561" w:rsidRDefault="00EF2561">
      <w:pPr>
        <w:widowControl w:val="0"/>
        <w:numPr>
          <w:ilvl w:val="0"/>
          <w:numId w:val="26"/>
        </w:numPr>
        <w:tabs>
          <w:tab w:val="left" w:pos="0"/>
          <w:tab w:val="left" w:pos="567"/>
          <w:tab w:val="left" w:pos="1134"/>
        </w:tabs>
        <w:suppressAutoHyphens/>
        <w:spacing w:line="240" w:lineRule="auto"/>
        <w:ind w:left="1134" w:hanging="567"/>
        <w:textAlignment w:val="baseline"/>
        <w:rPr>
          <w:rFonts w:cs="Arial"/>
          <w:lang w:eastAsia="en-US"/>
        </w:rPr>
      </w:pPr>
      <w:r w:rsidRPr="00EF2561">
        <w:rPr>
          <w:rFonts w:eastAsia="Andale Sans UI" w:cs="Arial"/>
          <w:kern w:val="2"/>
          <w:lang w:eastAsia="en-US" w:bidi="en-US"/>
        </w:rPr>
        <w:t>Zmiana w/w adresów następuje w drodze zawiadomienia pisemnego na adres wskazany w § 11</w:t>
      </w:r>
      <w:r w:rsidR="0001739C" w:rsidRPr="00EF2561">
        <w:rPr>
          <w:rFonts w:eastAsia="Andale Sans UI" w:cs="Arial"/>
          <w:kern w:val="2"/>
          <w:lang w:eastAsia="en-US" w:bidi="en-US"/>
        </w:rPr>
        <w:t xml:space="preserve"> ust. 1 u</w:t>
      </w:r>
      <w:r w:rsidRPr="00EF2561">
        <w:rPr>
          <w:rFonts w:eastAsia="Andale Sans UI" w:cs="Arial"/>
          <w:kern w:val="2"/>
          <w:lang w:eastAsia="en-US" w:bidi="en-US"/>
        </w:rPr>
        <w:t>mowy lub wysłanego w formie dokumentowej za pośrednictwem poczty elektronicznej, n</w:t>
      </w:r>
      <w:r w:rsidR="0001739C" w:rsidRPr="00EF2561">
        <w:rPr>
          <w:rFonts w:eastAsia="Andale Sans UI" w:cs="Arial"/>
          <w:kern w:val="2"/>
          <w:lang w:eastAsia="en-US" w:bidi="en-US"/>
        </w:rPr>
        <w:t>a adres e – mail wskazany w § 11 ust. 1</w:t>
      </w:r>
      <w:r w:rsidRPr="00EF2561">
        <w:rPr>
          <w:rFonts w:eastAsia="Andale Sans UI" w:cs="Arial"/>
          <w:kern w:val="2"/>
          <w:lang w:eastAsia="en-US" w:bidi="en-US"/>
        </w:rPr>
        <w:t xml:space="preserve"> umowy i jest skuteczna od następnego dnia roboczego po dacie doręczenia zawiadomienia. Do czasu skutecznego zawiadomienia o zmianie adresu e-mail, faktury wysłane na dotychczasowy adres uznaje się za skutecznie doręczone;</w:t>
      </w:r>
    </w:p>
    <w:p w14:paraId="6C5B622F" w14:textId="59BDDE3A" w:rsidR="0029196F" w:rsidRPr="00EF2561" w:rsidRDefault="00EF2561">
      <w:pPr>
        <w:widowControl w:val="0"/>
        <w:numPr>
          <w:ilvl w:val="0"/>
          <w:numId w:val="26"/>
        </w:numPr>
        <w:tabs>
          <w:tab w:val="left" w:pos="0"/>
          <w:tab w:val="left" w:pos="567"/>
          <w:tab w:val="left" w:pos="1134"/>
        </w:tabs>
        <w:suppressAutoHyphens/>
        <w:spacing w:line="240" w:lineRule="auto"/>
        <w:ind w:left="1134" w:hanging="567"/>
        <w:textAlignment w:val="baseline"/>
        <w:rPr>
          <w:rFonts w:cs="Arial"/>
          <w:lang w:eastAsia="en-US"/>
        </w:rPr>
      </w:pPr>
      <w:r w:rsidRPr="00EF2561">
        <w:rPr>
          <w:rFonts w:cs="Arial"/>
          <w:lang w:eastAsia="en-US"/>
        </w:rPr>
        <w:t xml:space="preserve">Zamawiający </w:t>
      </w:r>
      <w:r w:rsidRPr="00EF2561">
        <w:rPr>
          <w:rFonts w:eastAsia="Andale Sans UI" w:cs="Arial"/>
          <w:kern w:val="2"/>
          <w:lang w:eastAsia="en-US" w:bidi="en-US"/>
        </w:rPr>
        <w:t>ma prawo do cofnięcia wynikającej z niniejszej umowy zgody na wystawiania faktur w postaci elektronicznej, w formie pisemnej lub w postaci skanu pisma podpisanego przez osoby upoważnione do reprezentacji Kupującego przesłanego pocztą elektroniczną na adres, e – mail Wykonawcy, o którym mowa w § 11 ust. 1. W razie cofnięcia przez Zamawiającego zgody, Wykonawca traci prawo do wystawiania faktur w formie PDF i przesyłania ich drogą elektroniczną w terminie od następnego dnia roboczego po dniu, w którym otrzymał zawiadomienie;</w:t>
      </w:r>
    </w:p>
    <w:p w14:paraId="6C5B6230" w14:textId="77777777" w:rsidR="0029196F" w:rsidRPr="00EF2561" w:rsidRDefault="00EF2561">
      <w:pPr>
        <w:widowControl w:val="0"/>
        <w:numPr>
          <w:ilvl w:val="0"/>
          <w:numId w:val="26"/>
        </w:numPr>
        <w:tabs>
          <w:tab w:val="left" w:pos="0"/>
          <w:tab w:val="left" w:pos="567"/>
          <w:tab w:val="left" w:pos="1134"/>
        </w:tabs>
        <w:suppressAutoHyphens/>
        <w:spacing w:line="240" w:lineRule="auto"/>
        <w:ind w:left="1134" w:hanging="567"/>
        <w:textAlignment w:val="baseline"/>
        <w:rPr>
          <w:rFonts w:cs="Arial"/>
          <w:lang w:eastAsia="en-US"/>
        </w:rPr>
      </w:pPr>
      <w:r w:rsidRPr="00EF2561">
        <w:rPr>
          <w:rFonts w:eastAsia="Andale Sans UI" w:cs="Arial"/>
          <w:kern w:val="2"/>
          <w:lang w:eastAsia="en-US" w:bidi="en-US"/>
        </w:rPr>
        <w:t>Faktury przesłane z naruszeniem ww. zasad dotyczących ich elektronicznego wystawiania i przesyłania, uważa się za niedoręczone.</w:t>
      </w:r>
    </w:p>
    <w:p w14:paraId="6C5B6231" w14:textId="77777777" w:rsidR="004062BD" w:rsidRPr="00EF2561" w:rsidRDefault="00EF2561" w:rsidP="1CE0768D">
      <w:pPr>
        <w:pStyle w:val="Tekstpodstawowywcity2"/>
        <w:ind w:left="567" w:hanging="567"/>
        <w:rPr>
          <w:rFonts w:ascii="Arial" w:hAnsi="Arial" w:cs="Arial"/>
          <w:b w:val="0"/>
          <w:sz w:val="22"/>
          <w:szCs w:val="22"/>
        </w:rPr>
      </w:pPr>
      <w:r w:rsidRPr="00EF2561">
        <w:rPr>
          <w:rFonts w:ascii="Arial" w:hAnsi="Arial" w:cs="Arial"/>
          <w:b w:val="0"/>
          <w:sz w:val="22"/>
          <w:szCs w:val="22"/>
        </w:rPr>
        <w:t>4.</w:t>
      </w:r>
      <w:r w:rsidRPr="00EF2561">
        <w:rPr>
          <w:rFonts w:ascii="Arial" w:hAnsi="Arial" w:cs="Arial"/>
          <w:b w:val="0"/>
          <w:sz w:val="22"/>
          <w:szCs w:val="22"/>
        </w:rPr>
        <w:tab/>
      </w:r>
      <w:r w:rsidR="00CA1E28" w:rsidRPr="00EF2561">
        <w:rPr>
          <w:rFonts w:ascii="Arial" w:hAnsi="Arial" w:cs="Arial"/>
          <w:b w:val="0"/>
          <w:sz w:val="22"/>
          <w:szCs w:val="22"/>
        </w:rPr>
        <w:t>Wykonawca</w:t>
      </w:r>
      <w:r w:rsidR="00521568" w:rsidRPr="00EF2561">
        <w:rPr>
          <w:rFonts w:ascii="Arial" w:hAnsi="Arial" w:cs="Arial"/>
          <w:b w:val="0"/>
          <w:sz w:val="22"/>
          <w:szCs w:val="22"/>
        </w:rPr>
        <w:t xml:space="preserve"> zobowiązuje się do umieszczania na fakturach VAT imienia i nazwiska osoby </w:t>
      </w:r>
      <w:r w:rsidR="006537F9" w:rsidRPr="00EF2561">
        <w:rPr>
          <w:rFonts w:ascii="Arial" w:hAnsi="Arial" w:cs="Arial"/>
          <w:b w:val="0"/>
          <w:sz w:val="22"/>
          <w:szCs w:val="22"/>
        </w:rPr>
        <w:t xml:space="preserve">do kontaktu po stronie </w:t>
      </w:r>
      <w:r w:rsidR="00521568" w:rsidRPr="00EF2561">
        <w:rPr>
          <w:rFonts w:ascii="Arial" w:hAnsi="Arial" w:cs="Arial"/>
          <w:b w:val="0"/>
          <w:sz w:val="22"/>
          <w:szCs w:val="22"/>
        </w:rPr>
        <w:t>Z</w:t>
      </w:r>
      <w:r w:rsidR="00CA1E28" w:rsidRPr="00EF2561">
        <w:rPr>
          <w:rFonts w:ascii="Arial" w:hAnsi="Arial" w:cs="Arial"/>
          <w:b w:val="0"/>
          <w:sz w:val="22"/>
          <w:szCs w:val="22"/>
        </w:rPr>
        <w:t>amawiającego</w:t>
      </w:r>
      <w:r w:rsidR="00521568" w:rsidRPr="00EF2561">
        <w:rPr>
          <w:rFonts w:ascii="Arial" w:hAnsi="Arial" w:cs="Arial"/>
          <w:b w:val="0"/>
          <w:sz w:val="22"/>
          <w:szCs w:val="22"/>
        </w:rPr>
        <w:t xml:space="preserve"> określonej w § </w:t>
      </w:r>
      <w:r w:rsidR="00865142" w:rsidRPr="00EF2561">
        <w:rPr>
          <w:rFonts w:ascii="Arial" w:hAnsi="Arial" w:cs="Arial"/>
          <w:b w:val="0"/>
          <w:sz w:val="22"/>
          <w:szCs w:val="22"/>
        </w:rPr>
        <w:t>11</w:t>
      </w:r>
      <w:r w:rsidR="00521568" w:rsidRPr="00EF2561">
        <w:rPr>
          <w:rFonts w:ascii="Arial" w:hAnsi="Arial" w:cs="Arial"/>
          <w:b w:val="0"/>
          <w:sz w:val="22"/>
          <w:szCs w:val="22"/>
        </w:rPr>
        <w:t xml:space="preserve">, „numeru zamówienia” oraz „sygnatury </w:t>
      </w:r>
      <w:r w:rsidR="00CA1E28" w:rsidRPr="00EF2561">
        <w:rPr>
          <w:rFonts w:ascii="Arial" w:hAnsi="Arial" w:cs="Arial"/>
          <w:b w:val="0"/>
          <w:sz w:val="22"/>
          <w:szCs w:val="22"/>
        </w:rPr>
        <w:t>ORLEN S.A. – Oddział Centralny</w:t>
      </w:r>
      <w:r w:rsidR="009C7CDB" w:rsidRPr="00EF2561">
        <w:rPr>
          <w:rFonts w:ascii="Arial" w:hAnsi="Arial" w:cs="Arial"/>
          <w:b w:val="0"/>
          <w:sz w:val="22"/>
          <w:szCs w:val="22"/>
        </w:rPr>
        <w:t xml:space="preserve"> Upstream Polska</w:t>
      </w:r>
      <w:r w:rsidR="00521568" w:rsidRPr="00EF2561">
        <w:rPr>
          <w:rFonts w:ascii="Arial" w:hAnsi="Arial" w:cs="Arial"/>
          <w:b w:val="0"/>
          <w:sz w:val="22"/>
          <w:szCs w:val="22"/>
        </w:rPr>
        <w:t>”</w:t>
      </w:r>
      <w:r w:rsidR="00CA1E28" w:rsidRPr="00EF2561">
        <w:rPr>
          <w:rFonts w:ascii="Arial" w:hAnsi="Arial" w:cs="Arial"/>
          <w:b w:val="0"/>
          <w:sz w:val="22"/>
          <w:szCs w:val="22"/>
        </w:rPr>
        <w:t>,</w:t>
      </w:r>
      <w:r w:rsidR="00521568" w:rsidRPr="00EF2561">
        <w:rPr>
          <w:rFonts w:ascii="Arial" w:hAnsi="Arial" w:cs="Arial"/>
          <w:b w:val="0"/>
          <w:sz w:val="22"/>
          <w:szCs w:val="22"/>
        </w:rPr>
        <w:t xml:space="preserve"> </w:t>
      </w:r>
      <w:r w:rsidR="00521568" w:rsidRPr="00EF2561">
        <w:rPr>
          <w:rFonts w:ascii="Arial" w:hAnsi="Arial" w:cs="Arial"/>
          <w:b w:val="0"/>
          <w:sz w:val="22"/>
          <w:szCs w:val="22"/>
          <w:lang w:val="fr-FR"/>
        </w:rPr>
        <w:t>który zostanie nadany przez Z</w:t>
      </w:r>
      <w:r w:rsidR="00CA1E28" w:rsidRPr="00EF2561">
        <w:rPr>
          <w:rFonts w:ascii="Arial" w:hAnsi="Arial" w:cs="Arial"/>
          <w:b w:val="0"/>
          <w:sz w:val="22"/>
          <w:szCs w:val="22"/>
          <w:lang w:val="fr-FR"/>
        </w:rPr>
        <w:t>amawiającego</w:t>
      </w:r>
      <w:r w:rsidR="00521568" w:rsidRPr="00EF2561">
        <w:rPr>
          <w:rFonts w:ascii="Arial" w:hAnsi="Arial" w:cs="Arial"/>
          <w:b w:val="0"/>
          <w:sz w:val="22"/>
          <w:szCs w:val="22"/>
          <w:lang w:val="fr-FR"/>
        </w:rPr>
        <w:t xml:space="preserve"> po podpisaniu Umowy przez Strony i przekazany </w:t>
      </w:r>
      <w:r w:rsidR="00CA1E28" w:rsidRPr="00EF2561">
        <w:rPr>
          <w:rFonts w:ascii="Arial" w:hAnsi="Arial" w:cs="Arial"/>
          <w:b w:val="0"/>
          <w:sz w:val="22"/>
          <w:szCs w:val="22"/>
          <w:lang w:val="fr-FR"/>
        </w:rPr>
        <w:t>Wykonawcy</w:t>
      </w:r>
      <w:r w:rsidR="00521568" w:rsidRPr="00EF2561">
        <w:rPr>
          <w:rFonts w:ascii="Arial" w:hAnsi="Arial" w:cs="Arial"/>
          <w:b w:val="0"/>
          <w:sz w:val="22"/>
          <w:szCs w:val="22"/>
          <w:lang w:val="fr-FR"/>
        </w:rPr>
        <w:t xml:space="preserve"> wraz z orginałem Umowy</w:t>
      </w:r>
      <w:r w:rsidR="00521568" w:rsidRPr="00EF2561">
        <w:rPr>
          <w:rFonts w:ascii="Arial" w:hAnsi="Arial" w:cs="Arial"/>
          <w:b w:val="0"/>
          <w:sz w:val="22"/>
          <w:szCs w:val="22"/>
        </w:rPr>
        <w:t>.</w:t>
      </w:r>
    </w:p>
    <w:p w14:paraId="6C5B6232" w14:textId="77777777" w:rsidR="001D5F50" w:rsidRPr="00EF2561" w:rsidRDefault="00EF2561">
      <w:pPr>
        <w:pStyle w:val="Tekstpodstawowywcity2"/>
        <w:ind w:left="567" w:hanging="567"/>
        <w:rPr>
          <w:rFonts w:ascii="Arial" w:hAnsi="Arial" w:cs="Arial"/>
          <w:sz w:val="22"/>
          <w:szCs w:val="22"/>
        </w:rPr>
      </w:pPr>
      <w:r w:rsidRPr="00EF2561">
        <w:rPr>
          <w:rFonts w:ascii="Arial" w:hAnsi="Arial" w:cs="Arial"/>
          <w:b w:val="0"/>
          <w:sz w:val="22"/>
          <w:szCs w:val="22"/>
        </w:rPr>
        <w:t>5.</w:t>
      </w:r>
      <w:r w:rsidRPr="00EF2561">
        <w:rPr>
          <w:rFonts w:ascii="Arial" w:hAnsi="Arial" w:cs="Arial"/>
          <w:sz w:val="22"/>
          <w:szCs w:val="22"/>
        </w:rPr>
        <w:tab/>
      </w:r>
      <w:r w:rsidRPr="00EF2561">
        <w:rPr>
          <w:rFonts w:ascii="Arial" w:hAnsi="Arial" w:cs="Arial"/>
          <w:b w:val="0"/>
          <w:sz w:val="22"/>
          <w:szCs w:val="22"/>
        </w:rPr>
        <w:t>Wykonawca</w:t>
      </w:r>
      <w:r w:rsidR="00521568" w:rsidRPr="00EF2561">
        <w:rPr>
          <w:rFonts w:ascii="Arial" w:hAnsi="Arial" w:cs="Arial"/>
          <w:b w:val="0"/>
          <w:sz w:val="22"/>
          <w:szCs w:val="22"/>
        </w:rPr>
        <w:t xml:space="preserve"> zobowiązuje się do zamieszczenia na fakturach właściwy, obowiązujący </w:t>
      </w:r>
      <w:r w:rsidR="00521568" w:rsidRPr="00EF2561">
        <w:rPr>
          <w:rFonts w:ascii="Arial" w:hAnsi="Arial" w:cs="Arial"/>
          <w:b w:val="0"/>
          <w:sz w:val="22"/>
          <w:szCs w:val="22"/>
        </w:rPr>
        <w:br/>
        <w:t>w dacie wystawienia faktury, symbol kwalifikacji statystycznej Polskiej Klasyfikacji Wyrobów i Usług 2015 albo CN (Nomenklatura scalona).Obowiązek stosowania symboli PKWiU albo CN w szczególności będzie dotyczył wykazu towarów i usług wymienionych w załączniku nr 15 do Ustawy o VAT.</w:t>
      </w:r>
    </w:p>
    <w:p w14:paraId="6C5B6233" w14:textId="77777777" w:rsidR="004062BD" w:rsidRPr="00EF2561" w:rsidRDefault="00EF2561" w:rsidP="1CE0768D">
      <w:pPr>
        <w:pStyle w:val="Tekstpodstawowy3"/>
        <w:spacing w:after="0" w:line="240" w:lineRule="auto"/>
        <w:ind w:left="567" w:hanging="567"/>
        <w:rPr>
          <w:rFonts w:cs="Arial"/>
          <w:sz w:val="22"/>
          <w:szCs w:val="22"/>
        </w:rPr>
      </w:pPr>
      <w:r w:rsidRPr="00EF2561">
        <w:rPr>
          <w:rFonts w:cs="Arial"/>
          <w:sz w:val="22"/>
          <w:szCs w:val="22"/>
        </w:rPr>
        <w:t>6.</w:t>
      </w:r>
      <w:r w:rsidRPr="00EF2561">
        <w:rPr>
          <w:rFonts w:cs="Arial"/>
          <w:sz w:val="22"/>
          <w:szCs w:val="22"/>
        </w:rPr>
        <w:tab/>
      </w:r>
      <w:r w:rsidR="00CA1E28" w:rsidRPr="00EF2561">
        <w:rPr>
          <w:rFonts w:cs="Arial"/>
          <w:sz w:val="22"/>
          <w:szCs w:val="22"/>
        </w:rPr>
        <w:t>Z</w:t>
      </w:r>
      <w:r w:rsidR="008E324E" w:rsidRPr="00EF2561">
        <w:rPr>
          <w:rFonts w:cs="Arial"/>
          <w:sz w:val="22"/>
          <w:szCs w:val="22"/>
        </w:rPr>
        <w:t>amawiający</w:t>
      </w:r>
      <w:r w:rsidR="00CA1E28" w:rsidRPr="00EF2561">
        <w:rPr>
          <w:rFonts w:cs="Arial"/>
          <w:sz w:val="22"/>
          <w:szCs w:val="22"/>
        </w:rPr>
        <w:t xml:space="preserve"> oświadcza, że posiada status dużego przedsiębiorcy w rozumieniu ustawy </w:t>
      </w:r>
      <w:r w:rsidR="00A43339" w:rsidRPr="00EF2561">
        <w:rPr>
          <w:rFonts w:cs="Arial"/>
          <w:sz w:val="22"/>
          <w:szCs w:val="22"/>
        </w:rPr>
        <w:br/>
      </w:r>
      <w:r w:rsidR="00CA1E28" w:rsidRPr="00EF2561">
        <w:rPr>
          <w:rFonts w:cs="Arial"/>
          <w:sz w:val="22"/>
          <w:szCs w:val="22"/>
        </w:rPr>
        <w:t>z dnia 8 marca 2013 r. o przeciwdziałaniu nadmiernym opóźnieniom w transakcjach handlowych</w:t>
      </w:r>
      <w:r w:rsidR="00EB6BA4" w:rsidRPr="00EF2561">
        <w:rPr>
          <w:rFonts w:cs="Arial"/>
          <w:sz w:val="22"/>
          <w:szCs w:val="22"/>
        </w:rPr>
        <w:t>.</w:t>
      </w:r>
    </w:p>
    <w:p w14:paraId="6C5B6234" w14:textId="2D9FB6C3" w:rsidR="00B156D0" w:rsidRPr="00EF2561" w:rsidRDefault="00EF2561">
      <w:pPr>
        <w:pStyle w:val="Tekstpodstawowy3"/>
        <w:spacing w:after="0" w:line="240" w:lineRule="auto"/>
        <w:ind w:left="567" w:hanging="567"/>
        <w:rPr>
          <w:rFonts w:cs="Arial"/>
          <w:sz w:val="22"/>
          <w:szCs w:val="22"/>
        </w:rPr>
      </w:pPr>
      <w:r w:rsidRPr="00EF2561">
        <w:rPr>
          <w:rFonts w:cs="Arial"/>
          <w:sz w:val="22"/>
          <w:szCs w:val="22"/>
        </w:rPr>
        <w:t>7.</w:t>
      </w:r>
      <w:r w:rsidRPr="00EF2561">
        <w:rPr>
          <w:rFonts w:cs="Arial"/>
          <w:sz w:val="22"/>
          <w:szCs w:val="22"/>
        </w:rPr>
        <w:tab/>
      </w:r>
      <w:r w:rsidR="00CA1E28" w:rsidRPr="00EF2561">
        <w:rPr>
          <w:rFonts w:cs="Arial"/>
          <w:sz w:val="22"/>
          <w:szCs w:val="22"/>
        </w:rPr>
        <w:t>Wykonawca</w:t>
      </w:r>
      <w:r w:rsidR="00521568" w:rsidRPr="00EF2561">
        <w:rPr>
          <w:rFonts w:cs="Arial"/>
          <w:sz w:val="22"/>
          <w:szCs w:val="22"/>
        </w:rPr>
        <w:t xml:space="preserve"> oświadcza, że posiada </w:t>
      </w:r>
      <w:r w:rsidR="00521568" w:rsidRPr="00EF2561">
        <w:rPr>
          <w:rFonts w:cs="Arial"/>
          <w:i/>
          <w:iCs/>
          <w:sz w:val="22"/>
          <w:szCs w:val="22"/>
        </w:rPr>
        <w:t xml:space="preserve">status mikro /małego /średniego / dużego przedsiębiorcy </w:t>
      </w:r>
      <w:r w:rsidR="00521568" w:rsidRPr="00EF2561">
        <w:rPr>
          <w:rFonts w:cs="Arial"/>
          <w:sz w:val="22"/>
          <w:szCs w:val="22"/>
        </w:rPr>
        <w:t>w rozumieniu ustawy z dnia 8 marca 2013 r. o przeciwdziałaniu nadmiernym opóźnieniom w transakcjach handlowych</w:t>
      </w:r>
      <w:r w:rsidR="00EB6BA4" w:rsidRPr="00EF2561">
        <w:rPr>
          <w:rFonts w:cs="Arial"/>
          <w:sz w:val="22"/>
          <w:szCs w:val="22"/>
        </w:rPr>
        <w:t>.</w:t>
      </w:r>
    </w:p>
    <w:p w14:paraId="6C5B6235" w14:textId="77777777" w:rsidR="004062BD" w:rsidRPr="00EF2561" w:rsidRDefault="00EF2561" w:rsidP="1CE0768D">
      <w:pPr>
        <w:tabs>
          <w:tab w:val="num" w:pos="567"/>
        </w:tabs>
        <w:spacing w:line="240" w:lineRule="auto"/>
        <w:ind w:left="567" w:hanging="567"/>
        <w:rPr>
          <w:rFonts w:cs="Arial"/>
          <w:szCs w:val="22"/>
        </w:rPr>
      </w:pPr>
      <w:r w:rsidRPr="00EF2561">
        <w:rPr>
          <w:rFonts w:cs="Arial"/>
          <w:szCs w:val="22"/>
        </w:rPr>
        <w:lastRenderedPageBreak/>
        <w:t>8.</w:t>
      </w:r>
      <w:r w:rsidRPr="00EF2561">
        <w:rPr>
          <w:rFonts w:cs="Arial"/>
          <w:iCs/>
          <w:szCs w:val="22"/>
        </w:rPr>
        <w:tab/>
      </w:r>
      <w:r w:rsidRPr="00EF2561">
        <w:rPr>
          <w:rFonts w:cs="Arial"/>
          <w:szCs w:val="22"/>
        </w:rPr>
        <w:t>Poniższe postanowienia niniejszego paragrafu będą miały zastosowanie od dnia, w którym Wykonawca zostanie zobowiązany do wystawiania i udostępnienia Zamawiającemu faktur (co w rozumieniu niniejszego paragrafu obejmuje również faktury korygujące) ustrukturyzowanych przy użyciu Krajowego Systemu e-Faktur (dalej: KSeF)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6C5B6236" w14:textId="77777777" w:rsidR="004062BD" w:rsidRPr="00EF2561" w:rsidRDefault="00EF2561" w:rsidP="1CE0768D">
      <w:pPr>
        <w:tabs>
          <w:tab w:val="num" w:pos="567"/>
        </w:tabs>
        <w:spacing w:line="240" w:lineRule="auto"/>
        <w:ind w:left="567" w:hanging="567"/>
        <w:rPr>
          <w:rFonts w:cs="Arial"/>
          <w:szCs w:val="22"/>
        </w:rPr>
      </w:pPr>
      <w:r w:rsidRPr="00EF2561">
        <w:rPr>
          <w:rFonts w:cs="Arial"/>
          <w:szCs w:val="22"/>
        </w:rPr>
        <w:t>9.</w:t>
      </w:r>
      <w:r w:rsidRPr="00EF2561">
        <w:rPr>
          <w:rFonts w:cs="Arial"/>
          <w:szCs w:val="22"/>
        </w:rPr>
        <w:tab/>
        <w:t xml:space="preserve">Wykonawca wystawi i udostępni Zamawiającemu fakturę z wykorzystaniem KSeF,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14:paraId="6C5B6237" w14:textId="77777777" w:rsidR="004062BD" w:rsidRPr="00EF2561" w:rsidRDefault="00EF2561" w:rsidP="1CE0768D">
      <w:pPr>
        <w:tabs>
          <w:tab w:val="num" w:pos="567"/>
        </w:tabs>
        <w:spacing w:line="240" w:lineRule="auto"/>
        <w:ind w:left="567" w:hanging="567"/>
        <w:rPr>
          <w:rFonts w:cs="Arial"/>
          <w:szCs w:val="22"/>
        </w:rPr>
      </w:pPr>
      <w:r w:rsidRPr="00EF2561">
        <w:rPr>
          <w:rFonts w:cs="Arial"/>
          <w:szCs w:val="22"/>
        </w:rPr>
        <w:t>10.</w:t>
      </w:r>
      <w:r w:rsidRPr="00EF2561">
        <w:rPr>
          <w:rFonts w:cs="Arial"/>
          <w:iCs/>
          <w:szCs w:val="22"/>
        </w:rPr>
        <w:tab/>
      </w:r>
      <w:r w:rsidRPr="00EF2561">
        <w:rPr>
          <w:rFonts w:cs="Arial"/>
          <w:szCs w:val="22"/>
        </w:rPr>
        <w:t>Zapłata należnego Wykonawcy wynagrodzenia nastąpi w oparciu o wystawioną na zasadach określonych w ust. 9 powyżej fakturę,</w:t>
      </w:r>
      <w:r w:rsidRPr="00EF2561">
        <w:rPr>
          <w:rFonts w:cs="Arial"/>
          <w:szCs w:val="22"/>
          <w:vertAlign w:val="superscript"/>
        </w:rPr>
        <w:t xml:space="preserve"> </w:t>
      </w:r>
      <w:r w:rsidRPr="00EF2561">
        <w:rPr>
          <w:rFonts w:cs="Arial"/>
          <w:szCs w:val="22"/>
        </w:rPr>
        <w:t>na numer rachunku bankowego i w terminie podanym w ust. 2.</w:t>
      </w:r>
    </w:p>
    <w:p w14:paraId="6C5B6238" w14:textId="77777777" w:rsidR="004062BD" w:rsidRPr="00EF2561" w:rsidRDefault="00EF2561" w:rsidP="1CE0768D">
      <w:pPr>
        <w:tabs>
          <w:tab w:val="num" w:pos="567"/>
        </w:tabs>
        <w:spacing w:line="240" w:lineRule="auto"/>
        <w:ind w:left="567" w:hanging="567"/>
        <w:rPr>
          <w:rFonts w:cs="Arial"/>
          <w:szCs w:val="22"/>
        </w:rPr>
      </w:pPr>
      <w:r w:rsidRPr="00EF2561">
        <w:rPr>
          <w:rFonts w:cs="Arial"/>
          <w:szCs w:val="22"/>
        </w:rPr>
        <w:t>11.</w:t>
      </w:r>
      <w:r w:rsidRPr="00EF2561">
        <w:rPr>
          <w:rFonts w:cs="Arial"/>
          <w:szCs w:val="22"/>
        </w:rPr>
        <w:tab/>
        <w:t>Za datę wystawienia faktury ustrukturyzowanej uznaje się datę przesłania faktury przez Wykonawcę do KSeF, a w przypadku faktury, o której mowa w art. 106nda ust. 1 lub ust. 16 ustawy o VAT lub faktur wystawianych w okresie awarii lub niedostępności KSeF – datę wystawienia wskazaną przez Wykonawcę na tej fakturze.</w:t>
      </w:r>
    </w:p>
    <w:p w14:paraId="6C5B6239" w14:textId="77777777" w:rsidR="004062BD" w:rsidRPr="00EF2561" w:rsidRDefault="00EF2561" w:rsidP="1CE0768D">
      <w:pPr>
        <w:tabs>
          <w:tab w:val="num" w:pos="567"/>
        </w:tabs>
        <w:spacing w:line="240" w:lineRule="auto"/>
        <w:ind w:left="567" w:hanging="567"/>
        <w:rPr>
          <w:rFonts w:cs="Arial"/>
          <w:szCs w:val="22"/>
        </w:rPr>
      </w:pPr>
      <w:r w:rsidRPr="00EF2561">
        <w:rPr>
          <w:rFonts w:cs="Arial"/>
          <w:szCs w:val="22"/>
        </w:rPr>
        <w:t>12.</w:t>
      </w:r>
      <w:r w:rsidRPr="00EF2561">
        <w:rPr>
          <w:rFonts w:cs="Arial"/>
          <w:iCs/>
          <w:szCs w:val="22"/>
        </w:rPr>
        <w:tab/>
      </w:r>
      <w:r w:rsidRPr="00EF2561">
        <w:rPr>
          <w:rFonts w:cs="Arial"/>
          <w:szCs w:val="22"/>
        </w:rPr>
        <w:t>Za dzień skutecznego doręczenia faktury Zamawiającemu uznaje się dzień jej otrzymania w rozumieniu przepisów ustawy o VAT; w przypadku faktury ustrukturyzowanej będzie to zatem dzień przydzielenia jej indywidualnego numeru identyfikującego tę fakturę w KSeF.</w:t>
      </w:r>
    </w:p>
    <w:p w14:paraId="6C5B623A" w14:textId="77777777" w:rsidR="004062BD" w:rsidRPr="00EF2561" w:rsidRDefault="00EF2561" w:rsidP="1CE0768D">
      <w:pPr>
        <w:tabs>
          <w:tab w:val="num" w:pos="567"/>
        </w:tabs>
        <w:spacing w:line="240" w:lineRule="auto"/>
        <w:ind w:left="567" w:hanging="567"/>
        <w:rPr>
          <w:rFonts w:cs="Arial"/>
          <w:szCs w:val="22"/>
        </w:rPr>
      </w:pPr>
      <w:r w:rsidRPr="00EF2561">
        <w:rPr>
          <w:rFonts w:cs="Arial"/>
          <w:szCs w:val="22"/>
        </w:rPr>
        <w:t>13.</w:t>
      </w:r>
      <w:r w:rsidRPr="00EF2561">
        <w:rPr>
          <w:rFonts w:cs="Arial"/>
          <w:iCs/>
          <w:szCs w:val="22"/>
        </w:rPr>
        <w:tab/>
      </w:r>
      <w:r w:rsidRPr="00EF2561">
        <w:rPr>
          <w:rFonts w:cs="Arial"/>
          <w:szCs w:val="22"/>
        </w:rPr>
        <w:t xml:space="preserve">Jeżeli ustawa o VAT dopuszcza możliwość udostępnienia Zamawiającemu faktury w sposób inny niż przy użyciu KSeF, taka faktura może zostać doręczona Zamawiającemu na jeden z następujących adresów: </w:t>
      </w:r>
    </w:p>
    <w:p w14:paraId="6C5B623B" w14:textId="77777777" w:rsidR="004062BD" w:rsidRPr="00EF2561" w:rsidRDefault="00EF2561">
      <w:pPr>
        <w:tabs>
          <w:tab w:val="num" w:pos="1134"/>
        </w:tabs>
        <w:spacing w:line="240" w:lineRule="auto"/>
        <w:ind w:left="1134" w:hanging="567"/>
        <w:rPr>
          <w:rFonts w:cs="Arial"/>
          <w:iCs/>
          <w:szCs w:val="22"/>
        </w:rPr>
      </w:pPr>
      <w:r w:rsidRPr="00EF2561">
        <w:rPr>
          <w:rFonts w:cs="Arial"/>
          <w:szCs w:val="22"/>
        </w:rPr>
        <w:t xml:space="preserve">a) </w:t>
      </w:r>
      <w:r w:rsidRPr="00EF2561">
        <w:rPr>
          <w:rFonts w:cs="Arial"/>
          <w:iCs/>
          <w:szCs w:val="22"/>
        </w:rPr>
        <w:tab/>
      </w:r>
      <w:r w:rsidRPr="00EF2561">
        <w:rPr>
          <w:rFonts w:cs="Arial"/>
          <w:szCs w:val="22"/>
        </w:rPr>
        <w:t>ORLEN S.A. - Oddział Centralny Upstream Polska w Warszawie, ul. M. Kasprzaka 25, 01-224 Warszawa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KSeF – w zależności od tego, która z wymienionych sytuacji nastąpi pierwsza).</w:t>
      </w:r>
    </w:p>
    <w:p w14:paraId="6C5B623C" w14:textId="77777777" w:rsidR="004062BD" w:rsidRPr="00EF2561" w:rsidRDefault="00EF2561">
      <w:pPr>
        <w:tabs>
          <w:tab w:val="num" w:pos="1134"/>
        </w:tabs>
        <w:spacing w:line="240" w:lineRule="auto"/>
        <w:ind w:left="1134" w:hanging="567"/>
        <w:rPr>
          <w:rFonts w:cs="Arial"/>
          <w:iCs/>
          <w:szCs w:val="22"/>
        </w:rPr>
      </w:pPr>
      <w:r w:rsidRPr="00EF2561">
        <w:rPr>
          <w:rFonts w:cs="Arial"/>
          <w:szCs w:val="22"/>
        </w:rPr>
        <w:t xml:space="preserve">b) </w:t>
      </w:r>
      <w:r w:rsidRPr="00EF2561">
        <w:rPr>
          <w:rFonts w:cs="Arial"/>
          <w:iCs/>
          <w:szCs w:val="22"/>
        </w:rPr>
        <w:tab/>
      </w:r>
      <w:r w:rsidRPr="00EF2561">
        <w:rPr>
          <w:rFonts w:cs="Arial"/>
          <w:szCs w:val="22"/>
        </w:rPr>
        <w:t xml:space="preserve">e-mail: </w:t>
      </w:r>
      <w:hyperlink r:id="rId13" w:history="1">
        <w:r w:rsidRPr="00EF2561">
          <w:rPr>
            <w:rStyle w:val="Hipercze"/>
            <w:rFonts w:cs="Arial"/>
            <w:szCs w:val="22"/>
          </w:rPr>
          <w:t>efaktura@pgnig.pl</w:t>
        </w:r>
      </w:hyperlink>
      <w:r w:rsidRPr="00EF2561">
        <w:rPr>
          <w:rFonts w:cs="Arial"/>
          <w:szCs w:val="22"/>
        </w:rPr>
        <w:t xml:space="preserve"> (za datę skutecznego doręczenia faktury w takim przypadku będzie uznawana data wysłania przez Wykonawcę do Zamawiającego wiadomości e-mail zawierającej ww. fakturę w formacie PDF, oznaczoną odpowiednimi kodami zgodnie z ustawą o VAT lub data nadania fakturze numeru identyfikującego w KSeF – w zależności od tego, która z wymienionych sytuacji nastąpi pierwsza).</w:t>
      </w:r>
    </w:p>
    <w:p w14:paraId="6C5B623D" w14:textId="77777777" w:rsidR="004062BD" w:rsidRPr="00EF2561" w:rsidRDefault="00EF2561">
      <w:pPr>
        <w:tabs>
          <w:tab w:val="num" w:pos="567"/>
        </w:tabs>
        <w:spacing w:line="240" w:lineRule="auto"/>
        <w:ind w:left="567" w:hanging="567"/>
        <w:rPr>
          <w:rFonts w:cs="Arial"/>
          <w:iCs/>
          <w:szCs w:val="22"/>
        </w:rPr>
      </w:pPr>
      <w:r w:rsidRPr="00EF2561">
        <w:rPr>
          <w:rFonts w:cs="Arial"/>
          <w:szCs w:val="22"/>
        </w:rPr>
        <w:t>14.</w:t>
      </w:r>
      <w:r w:rsidRPr="00EF2561">
        <w:rPr>
          <w:rFonts w:cs="Arial"/>
          <w:iCs/>
          <w:szCs w:val="22"/>
        </w:rPr>
        <w:tab/>
      </w:r>
      <w:r w:rsidRPr="00EF2561">
        <w:rPr>
          <w:rFonts w:cs="Arial"/>
          <w:szCs w:val="22"/>
        </w:rPr>
        <w:t>Faktura będzie uznana za prawidłowo wystawioną, jeżeli zostanie wystawiona z uwzględnieniem zasad wystawiania faktur określonych w ustawie o VAT.</w:t>
      </w:r>
    </w:p>
    <w:p w14:paraId="6C5B623E" w14:textId="77777777" w:rsidR="004062BD" w:rsidRPr="00EF2561" w:rsidRDefault="00EF2561">
      <w:pPr>
        <w:tabs>
          <w:tab w:val="num" w:pos="567"/>
        </w:tabs>
        <w:spacing w:line="240" w:lineRule="auto"/>
        <w:ind w:left="567" w:hanging="567"/>
        <w:rPr>
          <w:rFonts w:cs="Arial"/>
          <w:iCs/>
          <w:szCs w:val="22"/>
        </w:rPr>
      </w:pPr>
      <w:r w:rsidRPr="00EF2561">
        <w:rPr>
          <w:rFonts w:cs="Arial"/>
          <w:szCs w:val="22"/>
        </w:rPr>
        <w:t>15.</w:t>
      </w:r>
      <w:r w:rsidRPr="00EF2561">
        <w:rPr>
          <w:rFonts w:cs="Arial"/>
          <w:iCs/>
          <w:szCs w:val="22"/>
        </w:rPr>
        <w:tab/>
      </w:r>
      <w:r w:rsidRPr="00EF2561">
        <w:rPr>
          <w:rFonts w:cs="Arial"/>
          <w:szCs w:val="22"/>
        </w:rPr>
        <w:t>Zasady, o których mowa w ust. 12 i 13 powyżej stosuje się odpowiednio do załączników ustrukturyzowanych.</w:t>
      </w:r>
    </w:p>
    <w:p w14:paraId="6C5B623F" w14:textId="77777777" w:rsidR="004062BD" w:rsidRPr="00EF2561" w:rsidRDefault="00EF2561" w:rsidP="1CE0768D">
      <w:pPr>
        <w:tabs>
          <w:tab w:val="num" w:pos="567"/>
        </w:tabs>
        <w:spacing w:line="240" w:lineRule="auto"/>
        <w:ind w:left="567" w:hanging="567"/>
        <w:rPr>
          <w:rFonts w:cs="Arial"/>
          <w:color w:val="6FAC47"/>
          <w:szCs w:val="22"/>
        </w:rPr>
      </w:pPr>
      <w:r w:rsidRPr="00EF2561">
        <w:rPr>
          <w:rFonts w:cs="Arial"/>
          <w:szCs w:val="22"/>
        </w:rPr>
        <w:t>16.</w:t>
      </w:r>
      <w:r w:rsidRPr="00EF2561">
        <w:rPr>
          <w:rFonts w:cs="Arial"/>
          <w:iCs/>
          <w:szCs w:val="22"/>
        </w:rPr>
        <w:tab/>
      </w:r>
      <w:r w:rsidRPr="00EF2561">
        <w:rPr>
          <w:rFonts w:cs="Arial"/>
          <w:szCs w:val="22"/>
        </w:rPr>
        <w:t>Załączniki do faktur, które nie będą załącznikami ustrukturyzowanymi (tj. nie będą stanowić integralnej części faktury i nie będą doręczone przy użyciu KSeF) zostaną doręczone na adres podany w § 11 ust. 1 przy czym w temacie wiadomości e-mail, w której przesyłany będzie załącznik należy obowiązkowo wpisać nr KSeF faktury, której dotyczy przesłany załącznik a jeśli faktura została wystawiona w trybie awarii lub niedostępności wówczas numeru KSeF nie należy podawać - należy wskazać nr faktury</w:t>
      </w:r>
      <w:r w:rsidRPr="00EF2561">
        <w:rPr>
          <w:rFonts w:cs="Arial"/>
          <w:color w:val="70AD47"/>
          <w:szCs w:val="22"/>
        </w:rPr>
        <w:t>.</w:t>
      </w:r>
    </w:p>
    <w:p w14:paraId="6C5B6240" w14:textId="77777777" w:rsidR="004062BD" w:rsidRPr="00EF2561" w:rsidRDefault="00EF2561" w:rsidP="1CE0768D">
      <w:pPr>
        <w:tabs>
          <w:tab w:val="num" w:pos="567"/>
        </w:tabs>
        <w:spacing w:line="240" w:lineRule="auto"/>
        <w:ind w:left="567" w:hanging="567"/>
        <w:rPr>
          <w:rFonts w:cs="Arial"/>
          <w:szCs w:val="22"/>
        </w:rPr>
      </w:pPr>
      <w:r w:rsidRPr="00EF2561">
        <w:rPr>
          <w:rFonts w:cs="Arial"/>
          <w:szCs w:val="22"/>
        </w:rPr>
        <w:t>17.</w:t>
      </w:r>
      <w:r w:rsidRPr="00EF2561">
        <w:rPr>
          <w:rFonts w:cs="Arial"/>
          <w:szCs w:val="22"/>
        </w:rPr>
        <w:tab/>
        <w:t xml:space="preserve">Wykonawca zobowiązuje się do wykonywania obowiązków określonych w treści </w:t>
      </w:r>
      <w:r w:rsidR="00976BCC" w:rsidRPr="00EF2561">
        <w:rPr>
          <w:rFonts w:cs="Arial"/>
          <w:szCs w:val="22"/>
        </w:rPr>
        <w:t>Załącznika nr 9</w:t>
      </w:r>
      <w:r w:rsidRPr="00EF2561">
        <w:rPr>
          <w:rFonts w:cs="Arial"/>
          <w:szCs w:val="22"/>
        </w:rPr>
        <w:t xml:space="preserve"> do umowy - klauzul podatkowych ORLEN S.A., które stanowią integralną część Umowy.</w:t>
      </w:r>
    </w:p>
    <w:p w14:paraId="6C5B6241" w14:textId="77777777" w:rsidR="005323A7" w:rsidRPr="00E22374" w:rsidRDefault="005323A7">
      <w:pPr>
        <w:rPr>
          <w:rFonts w:cs="Arial"/>
        </w:rPr>
      </w:pPr>
    </w:p>
    <w:p w14:paraId="6C5B6242" w14:textId="77777777" w:rsidR="0038449B" w:rsidRPr="00244F41" w:rsidRDefault="0038449B" w:rsidP="00EA7A79">
      <w:pPr>
        <w:pStyle w:val="Tekstpodstawowy3"/>
        <w:spacing w:after="0" w:line="240" w:lineRule="auto"/>
        <w:ind w:left="567"/>
      </w:pPr>
    </w:p>
    <w:p w14:paraId="6C5B6243" w14:textId="77777777" w:rsidR="0038449B" w:rsidRPr="00951A3B" w:rsidRDefault="00EF2561" w:rsidP="00EA7A79">
      <w:pPr>
        <w:spacing w:line="240" w:lineRule="auto"/>
        <w:jc w:val="center"/>
        <w:rPr>
          <w:rFonts w:cs="Arial"/>
          <w:b/>
          <w:bCs/>
        </w:rPr>
      </w:pPr>
      <w:r w:rsidRPr="00847D84">
        <w:rPr>
          <w:rFonts w:cs="Arial"/>
          <w:b/>
          <w:bCs/>
        </w:rPr>
        <w:t>§ 10</w:t>
      </w:r>
    </w:p>
    <w:p w14:paraId="6C5B6244" w14:textId="77777777" w:rsidR="0038449B" w:rsidRPr="00951A3B" w:rsidRDefault="00EF2561" w:rsidP="00EA7A79">
      <w:pPr>
        <w:spacing w:line="240" w:lineRule="auto"/>
        <w:jc w:val="center"/>
        <w:rPr>
          <w:rFonts w:cs="Arial"/>
          <w:b/>
          <w:bCs/>
        </w:rPr>
      </w:pPr>
      <w:r w:rsidRPr="00847D84">
        <w:rPr>
          <w:rFonts w:cs="Arial"/>
          <w:b/>
          <w:bCs/>
        </w:rPr>
        <w:t>Zabezpieczenie Należytego Wykonania Umowy i ubezpieczenie OC</w:t>
      </w:r>
    </w:p>
    <w:p w14:paraId="6C5B6245" w14:textId="77777777" w:rsidR="0038449B" w:rsidRPr="00951A3B" w:rsidRDefault="00EF2561" w:rsidP="00EA7A79">
      <w:pPr>
        <w:pStyle w:val="Akapitzlist"/>
        <w:numPr>
          <w:ilvl w:val="0"/>
          <w:numId w:val="13"/>
        </w:numPr>
        <w:tabs>
          <w:tab w:val="clear" w:pos="357"/>
          <w:tab w:val="num" w:pos="567"/>
        </w:tabs>
        <w:autoSpaceDE w:val="0"/>
        <w:ind w:left="567" w:hanging="567"/>
        <w:contextualSpacing w:val="0"/>
        <w:jc w:val="both"/>
        <w:rPr>
          <w:rFonts w:ascii="Arial" w:hAnsi="Arial" w:cs="Arial"/>
          <w:color w:val="000000" w:themeColor="text1"/>
          <w:sz w:val="22"/>
          <w:szCs w:val="22"/>
        </w:rPr>
      </w:pPr>
      <w:r w:rsidRPr="00744CF8">
        <w:rPr>
          <w:rFonts w:ascii="Arial" w:hAnsi="Arial" w:cs="Arial"/>
          <w:color w:val="000000"/>
          <w:sz w:val="22"/>
          <w:szCs w:val="22"/>
        </w:rPr>
        <w:t xml:space="preserve">Nie później niż do dnia zawarcia Umowy </w:t>
      </w:r>
      <w:r w:rsidR="008E324E">
        <w:rPr>
          <w:rFonts w:ascii="Arial" w:hAnsi="Arial" w:cs="Arial"/>
          <w:color w:val="000000"/>
          <w:sz w:val="22"/>
          <w:szCs w:val="22"/>
        </w:rPr>
        <w:t>Wykonawca przedłoży Zamawiającemu</w:t>
      </w:r>
      <w:r w:rsidRPr="00744CF8">
        <w:rPr>
          <w:rFonts w:ascii="Arial" w:hAnsi="Arial" w:cs="Arial"/>
          <w:color w:val="000000"/>
          <w:sz w:val="22"/>
          <w:szCs w:val="22"/>
        </w:rPr>
        <w:t xml:space="preserve"> Zabezpieczenie Należytego Wykonania Umowy (dalej ZNWU), </w:t>
      </w:r>
      <w:r w:rsidR="004062BD">
        <w:rPr>
          <w:rFonts w:ascii="Arial" w:hAnsi="Arial" w:cs="Arial"/>
          <w:color w:val="000000"/>
          <w:sz w:val="22"/>
          <w:szCs w:val="22"/>
        </w:rPr>
        <w:t>obejmującego zabezpieczenie wszelkich wierzytelności Zamawiającego z tytułu niewykonania lub nienależytego wykonania Umowy oraz z tytułu rękojmi</w:t>
      </w:r>
      <w:r w:rsidR="002A0D90">
        <w:rPr>
          <w:rFonts w:ascii="Arial" w:hAnsi="Arial" w:cs="Arial"/>
          <w:color w:val="000000"/>
          <w:sz w:val="22"/>
          <w:szCs w:val="22"/>
        </w:rPr>
        <w:t>, w</w:t>
      </w:r>
      <w:r w:rsidR="004062BD">
        <w:rPr>
          <w:rFonts w:ascii="Arial" w:hAnsi="Arial" w:cs="Arial"/>
          <w:color w:val="000000"/>
          <w:sz w:val="22"/>
          <w:szCs w:val="22"/>
        </w:rPr>
        <w:t xml:space="preserve"> tym kar umownych, </w:t>
      </w:r>
      <w:r w:rsidRPr="00744CF8">
        <w:rPr>
          <w:rFonts w:ascii="Arial" w:hAnsi="Arial" w:cs="Arial"/>
          <w:color w:val="000000"/>
          <w:sz w:val="22"/>
          <w:szCs w:val="22"/>
        </w:rPr>
        <w:t>ważne na okres wykonywania Umowy</w:t>
      </w:r>
      <w:r w:rsidR="00EB6BA4">
        <w:rPr>
          <w:rFonts w:ascii="Arial" w:hAnsi="Arial" w:cs="Arial"/>
          <w:color w:val="000000"/>
          <w:sz w:val="22"/>
          <w:szCs w:val="22"/>
        </w:rPr>
        <w:t xml:space="preserve"> opisany w § 12 ust. 1 przedłużony od 30 dni</w:t>
      </w:r>
      <w:r w:rsidRPr="00744CF8">
        <w:rPr>
          <w:rFonts w:ascii="Arial" w:hAnsi="Arial" w:cs="Arial"/>
          <w:color w:val="000000"/>
          <w:sz w:val="22"/>
          <w:szCs w:val="22"/>
        </w:rPr>
        <w:t xml:space="preserve"> tj. do dnia </w:t>
      </w:r>
      <w:r w:rsidR="00737D3D">
        <w:rPr>
          <w:rFonts w:ascii="Arial" w:hAnsi="Arial" w:cs="Arial"/>
          <w:color w:val="000000"/>
          <w:sz w:val="22"/>
          <w:szCs w:val="22"/>
        </w:rPr>
        <w:t>30 stycznia 202</w:t>
      </w:r>
      <w:r w:rsidR="004062BD">
        <w:rPr>
          <w:rFonts w:ascii="Arial" w:hAnsi="Arial" w:cs="Arial"/>
          <w:color w:val="000000"/>
          <w:sz w:val="22"/>
          <w:szCs w:val="22"/>
        </w:rPr>
        <w:t>7</w:t>
      </w:r>
      <w:r w:rsidR="00EB6BA4">
        <w:rPr>
          <w:rFonts w:ascii="Arial" w:hAnsi="Arial" w:cs="Arial"/>
          <w:color w:val="000000"/>
          <w:sz w:val="22"/>
          <w:szCs w:val="22"/>
        </w:rPr>
        <w:t xml:space="preserve"> roku, </w:t>
      </w:r>
      <w:r w:rsidRPr="00744CF8">
        <w:rPr>
          <w:rFonts w:ascii="Arial" w:hAnsi="Arial" w:cs="Arial"/>
          <w:b/>
          <w:bCs/>
          <w:color w:val="000000"/>
          <w:sz w:val="22"/>
          <w:szCs w:val="22"/>
        </w:rPr>
        <w:t xml:space="preserve">w wysokości </w:t>
      </w:r>
      <w:r w:rsidR="76C323D3" w:rsidRPr="00744CF8">
        <w:rPr>
          <w:rFonts w:ascii="Arial" w:hAnsi="Arial" w:cs="Arial"/>
          <w:b/>
          <w:bCs/>
          <w:color w:val="000000"/>
          <w:sz w:val="22"/>
          <w:szCs w:val="22"/>
        </w:rPr>
        <w:t>1</w:t>
      </w:r>
      <w:r w:rsidR="00EB6BA4">
        <w:rPr>
          <w:rFonts w:ascii="Arial" w:hAnsi="Arial" w:cs="Arial"/>
          <w:b/>
          <w:bCs/>
          <w:color w:val="000000"/>
          <w:sz w:val="22"/>
          <w:szCs w:val="22"/>
        </w:rPr>
        <w:t>,00</w:t>
      </w:r>
      <w:r w:rsidR="5BCAFC64" w:rsidRPr="00744CF8">
        <w:rPr>
          <w:rFonts w:ascii="Arial" w:hAnsi="Arial" w:cs="Arial"/>
          <w:b/>
          <w:bCs/>
          <w:color w:val="000000"/>
          <w:sz w:val="22"/>
          <w:szCs w:val="22"/>
        </w:rPr>
        <w:t xml:space="preserve"> </w:t>
      </w:r>
      <w:r w:rsidR="43090E5A" w:rsidRPr="00744CF8">
        <w:rPr>
          <w:rFonts w:ascii="Arial" w:hAnsi="Arial" w:cs="Arial"/>
          <w:b/>
          <w:bCs/>
          <w:color w:val="000000"/>
          <w:sz w:val="22"/>
          <w:szCs w:val="22"/>
        </w:rPr>
        <w:t xml:space="preserve">% </w:t>
      </w:r>
      <w:r w:rsidR="008E2887" w:rsidRPr="008C0514">
        <w:rPr>
          <w:rFonts w:ascii="Arial" w:hAnsi="Arial" w:cs="Arial"/>
          <w:b/>
          <w:bCs/>
          <w:color w:val="000000"/>
          <w:sz w:val="22"/>
          <w:szCs w:val="22"/>
        </w:rPr>
        <w:t xml:space="preserve">ceny całkowitej (brutto) </w:t>
      </w:r>
      <w:r w:rsidR="008E2887" w:rsidRPr="002C0F99">
        <w:rPr>
          <w:rFonts w:ascii="Arial" w:hAnsi="Arial" w:cs="Arial"/>
          <w:color w:val="000000"/>
          <w:sz w:val="22"/>
          <w:szCs w:val="22"/>
        </w:rPr>
        <w:t xml:space="preserve">ustalonej na podstawie oferty </w:t>
      </w:r>
      <w:r w:rsidR="008E324E">
        <w:rPr>
          <w:rFonts w:ascii="Arial" w:hAnsi="Arial" w:cs="Arial"/>
          <w:color w:val="000000"/>
          <w:sz w:val="22"/>
          <w:szCs w:val="22"/>
        </w:rPr>
        <w:t>Wykonawcy</w:t>
      </w:r>
      <w:r w:rsidR="008E2887" w:rsidRPr="002C0F99">
        <w:rPr>
          <w:rFonts w:ascii="Arial" w:hAnsi="Arial" w:cs="Arial"/>
          <w:color w:val="000000"/>
          <w:sz w:val="22"/>
          <w:szCs w:val="22"/>
        </w:rPr>
        <w:t xml:space="preserve"> oraz szacunkowej ilości godzin pracy sprzętu oraz kilometrów w czasie obowiązywania umowy</w:t>
      </w:r>
      <w:r w:rsidR="00EB6BA4">
        <w:rPr>
          <w:rFonts w:ascii="Arial" w:hAnsi="Arial" w:cs="Arial"/>
          <w:color w:val="000000"/>
          <w:sz w:val="22"/>
          <w:szCs w:val="22"/>
        </w:rPr>
        <w:t xml:space="preserve">, </w:t>
      </w:r>
      <w:r w:rsidR="008E2887" w:rsidRPr="002C0F99">
        <w:rPr>
          <w:rFonts w:ascii="Arial" w:hAnsi="Arial" w:cs="Arial"/>
          <w:color w:val="000000"/>
          <w:sz w:val="22"/>
          <w:szCs w:val="22"/>
        </w:rPr>
        <w:t xml:space="preserve">określonej w </w:t>
      </w:r>
      <w:r w:rsidR="004062BD">
        <w:rPr>
          <w:rFonts w:ascii="Arial" w:hAnsi="Arial" w:cs="Arial"/>
          <w:color w:val="000000"/>
          <w:sz w:val="22"/>
          <w:szCs w:val="22"/>
        </w:rPr>
        <w:t>OPZ</w:t>
      </w:r>
      <w:r w:rsidR="00EB6BA4">
        <w:rPr>
          <w:rFonts w:ascii="Arial" w:hAnsi="Arial" w:cs="Arial"/>
          <w:color w:val="000000"/>
          <w:sz w:val="22"/>
          <w:szCs w:val="22"/>
        </w:rPr>
        <w:t xml:space="preserve">, tj. zabezpieczenia w wysokości </w:t>
      </w:r>
      <w:r w:rsidR="00EB6BA4" w:rsidRPr="009D3645">
        <w:rPr>
          <w:rFonts w:ascii="Arial" w:hAnsi="Arial" w:cs="Arial"/>
          <w:color w:val="000000"/>
          <w:sz w:val="22"/>
          <w:szCs w:val="22"/>
        </w:rPr>
        <w:t>…………………………..</w:t>
      </w:r>
      <w:r w:rsidR="00EB6BA4">
        <w:rPr>
          <w:rFonts w:ascii="Arial" w:hAnsi="Arial" w:cs="Arial"/>
          <w:color w:val="000000"/>
          <w:sz w:val="22"/>
          <w:szCs w:val="22"/>
        </w:rPr>
        <w:t xml:space="preserve"> zł.,</w:t>
      </w:r>
      <w:r w:rsidRPr="00744CF8">
        <w:rPr>
          <w:rFonts w:ascii="Arial" w:hAnsi="Arial" w:cs="Arial"/>
          <w:b/>
          <w:bCs/>
          <w:color w:val="000000"/>
          <w:sz w:val="22"/>
          <w:szCs w:val="22"/>
        </w:rPr>
        <w:t xml:space="preserve"> </w:t>
      </w:r>
      <w:r w:rsidRPr="00744CF8">
        <w:rPr>
          <w:rFonts w:ascii="Arial" w:hAnsi="Arial" w:cs="Arial"/>
          <w:color w:val="000000"/>
          <w:sz w:val="22"/>
          <w:szCs w:val="22"/>
        </w:rPr>
        <w:t>w jednej z opisanych niżej form:</w:t>
      </w:r>
    </w:p>
    <w:p w14:paraId="6C5B6246" w14:textId="77777777" w:rsidR="0038449B" w:rsidRPr="00951A3B" w:rsidRDefault="00EF2561" w:rsidP="00EA7A79">
      <w:pPr>
        <w:numPr>
          <w:ilvl w:val="1"/>
          <w:numId w:val="13"/>
        </w:numPr>
        <w:tabs>
          <w:tab w:val="clear" w:pos="912"/>
          <w:tab w:val="num" w:pos="1134"/>
        </w:tabs>
        <w:spacing w:line="240" w:lineRule="auto"/>
        <w:ind w:left="1134" w:hanging="425"/>
        <w:rPr>
          <w:rFonts w:cs="Arial"/>
          <w:color w:val="000000" w:themeColor="text1"/>
        </w:rPr>
      </w:pPr>
      <w:r w:rsidRPr="005948B0">
        <w:rPr>
          <w:rFonts w:cs="Arial"/>
          <w:color w:val="000000"/>
        </w:rPr>
        <w:t>nieodwołalnej, bezwarunkowej, płatnej na pierwsze żądanie gwarancji bankowej lub ubezpiecze</w:t>
      </w:r>
      <w:r w:rsidR="008E324E">
        <w:rPr>
          <w:rFonts w:cs="Arial"/>
          <w:color w:val="000000"/>
        </w:rPr>
        <w:t>niowej o treści uzgodnionej z Zamawiającym</w:t>
      </w:r>
      <w:r w:rsidRPr="005948B0">
        <w:rPr>
          <w:rFonts w:cs="Arial"/>
          <w:color w:val="000000"/>
        </w:rPr>
        <w:t>, wystawionej przez renomowany po</w:t>
      </w:r>
      <w:r w:rsidRPr="006537F9">
        <w:rPr>
          <w:rFonts w:cs="Arial"/>
          <w:color w:val="000000"/>
        </w:rPr>
        <w:t>dmiot zaakceptowany przez Z</w:t>
      </w:r>
      <w:r w:rsidR="008E324E">
        <w:rPr>
          <w:rFonts w:cs="Arial"/>
          <w:color w:val="000000"/>
        </w:rPr>
        <w:t>amawiającego</w:t>
      </w:r>
      <w:r w:rsidRPr="006537F9">
        <w:rPr>
          <w:rFonts w:cs="Arial"/>
          <w:color w:val="000000"/>
        </w:rPr>
        <w:t xml:space="preserve"> której beneficjentem będzie Z</w:t>
      </w:r>
      <w:r w:rsidR="008E324E">
        <w:rPr>
          <w:rFonts w:cs="Arial"/>
          <w:color w:val="000000"/>
        </w:rPr>
        <w:t>amawiający i którą Wykonawca</w:t>
      </w:r>
      <w:r w:rsidRPr="006537F9">
        <w:rPr>
          <w:rFonts w:cs="Arial"/>
          <w:color w:val="000000"/>
        </w:rPr>
        <w:t xml:space="preserve"> złoży w Dziale Finansowym Oddziału </w:t>
      </w:r>
      <w:r w:rsidRPr="00744CF8">
        <w:rPr>
          <w:rFonts w:cs="Arial"/>
          <w:color w:val="000000"/>
          <w:szCs w:val="22"/>
        </w:rPr>
        <w:br/>
      </w:r>
      <w:r w:rsidRPr="005948B0">
        <w:rPr>
          <w:rFonts w:cs="Arial"/>
          <w:color w:val="000000"/>
        </w:rPr>
        <w:t xml:space="preserve">w Sanoku, lub </w:t>
      </w:r>
    </w:p>
    <w:p w14:paraId="6C5B6247" w14:textId="77777777" w:rsidR="0038449B" w:rsidRPr="00951A3B" w:rsidRDefault="00EF2561" w:rsidP="00EA7A79">
      <w:pPr>
        <w:pStyle w:val="Tekstpodstawowy"/>
        <w:tabs>
          <w:tab w:val="left" w:pos="1276"/>
        </w:tabs>
        <w:ind w:left="1134" w:hanging="425"/>
        <w:jc w:val="both"/>
        <w:rPr>
          <w:rFonts w:ascii="Arial" w:hAnsi="Arial" w:cs="Arial"/>
          <w:sz w:val="22"/>
          <w:szCs w:val="22"/>
        </w:rPr>
      </w:pPr>
      <w:r w:rsidRPr="00744CF8">
        <w:rPr>
          <w:rFonts w:ascii="Arial" w:hAnsi="Arial" w:cs="Arial"/>
          <w:sz w:val="22"/>
          <w:szCs w:val="22"/>
        </w:rPr>
        <w:t>b)</w:t>
      </w:r>
      <w:r w:rsidRPr="00744CF8">
        <w:rPr>
          <w:rFonts w:ascii="Arial" w:hAnsi="Arial" w:cs="Arial"/>
          <w:sz w:val="22"/>
          <w:szCs w:val="22"/>
        </w:rPr>
        <w:tab/>
        <w:t>pieniądzu – kwota winna zostać wpłacona na rachunek Z</w:t>
      </w:r>
      <w:r w:rsidR="005D0A71">
        <w:rPr>
          <w:rFonts w:ascii="Arial" w:hAnsi="Arial" w:cs="Arial"/>
          <w:sz w:val="22"/>
          <w:szCs w:val="22"/>
        </w:rPr>
        <w:t>amawiającego</w:t>
      </w:r>
      <w:r w:rsidRPr="00744CF8">
        <w:rPr>
          <w:rFonts w:ascii="Arial" w:hAnsi="Arial" w:cs="Arial"/>
          <w:sz w:val="22"/>
          <w:szCs w:val="22"/>
        </w:rPr>
        <w:t xml:space="preserve"> w Banku</w:t>
      </w:r>
      <w:r w:rsidR="00FB2A8F" w:rsidRPr="00744CF8">
        <w:rPr>
          <w:rFonts w:ascii="Arial" w:hAnsi="Arial" w:cs="Arial"/>
          <w:sz w:val="22"/>
          <w:szCs w:val="22"/>
        </w:rPr>
        <w:t xml:space="preserve"> PEKAO SA</w:t>
      </w:r>
      <w:r w:rsidRPr="00744CF8">
        <w:rPr>
          <w:rFonts w:ascii="Arial" w:hAnsi="Arial" w:cs="Arial"/>
          <w:sz w:val="22"/>
          <w:szCs w:val="22"/>
        </w:rPr>
        <w:t xml:space="preserve">, nr </w:t>
      </w:r>
      <w:r w:rsidR="009C7471" w:rsidRPr="00DE4ADF">
        <w:rPr>
          <w:rFonts w:ascii="Arial" w:hAnsi="Arial" w:cs="Arial"/>
          <w:b/>
          <w:bCs/>
          <w:color w:val="auto"/>
          <w:sz w:val="22"/>
          <w:szCs w:val="22"/>
        </w:rPr>
        <w:t>51 1240 6003 1111 0000 4940 5440</w:t>
      </w:r>
      <w:r w:rsidR="009C7471" w:rsidRPr="00DE4ADF">
        <w:rPr>
          <w:rFonts w:ascii="Arial" w:hAnsi="Arial" w:cs="Arial"/>
          <w:color w:val="auto"/>
          <w:sz w:val="22"/>
          <w:szCs w:val="22"/>
        </w:rPr>
        <w:t xml:space="preserve"> </w:t>
      </w:r>
      <w:r w:rsidRPr="00744CF8">
        <w:rPr>
          <w:rFonts w:ascii="Arial" w:hAnsi="Arial" w:cs="Arial"/>
          <w:color w:val="auto"/>
          <w:sz w:val="22"/>
          <w:szCs w:val="22"/>
        </w:rPr>
        <w:t>z a</w:t>
      </w:r>
      <w:r w:rsidRPr="00744CF8">
        <w:rPr>
          <w:rFonts w:ascii="Arial" w:hAnsi="Arial" w:cs="Arial"/>
          <w:sz w:val="22"/>
          <w:szCs w:val="22"/>
        </w:rPr>
        <w:t xml:space="preserve">dnotacją „ZNWU na czas realizacji Umowy </w:t>
      </w:r>
      <w:r w:rsidRPr="00744CF8">
        <w:rPr>
          <w:rFonts w:ascii="Arial" w:hAnsi="Arial" w:cs="Arial"/>
          <w:b/>
          <w:bCs/>
          <w:sz w:val="22"/>
          <w:szCs w:val="22"/>
        </w:rPr>
        <w:t xml:space="preserve">nr: </w:t>
      </w:r>
      <w:r w:rsidRPr="009D3645">
        <w:rPr>
          <w:rFonts w:ascii="Arial" w:hAnsi="Arial" w:cs="Arial"/>
          <w:b/>
          <w:bCs/>
          <w:sz w:val="22"/>
          <w:szCs w:val="22"/>
        </w:rPr>
        <w:t>………</w:t>
      </w:r>
      <w:r w:rsidR="00D07D55" w:rsidRPr="009D3645">
        <w:rPr>
          <w:rFonts w:ascii="Arial" w:hAnsi="Arial" w:cs="Arial"/>
          <w:b/>
          <w:bCs/>
          <w:sz w:val="22"/>
          <w:szCs w:val="22"/>
        </w:rPr>
        <w:t>.........</w:t>
      </w:r>
      <w:r w:rsidRPr="009D3645">
        <w:rPr>
          <w:rFonts w:ascii="Arial" w:hAnsi="Arial" w:cs="Arial"/>
          <w:b/>
          <w:bCs/>
          <w:sz w:val="22"/>
          <w:szCs w:val="22"/>
        </w:rPr>
        <w:t>………. „</w:t>
      </w:r>
      <w:r w:rsidRPr="00744CF8">
        <w:rPr>
          <w:rFonts w:ascii="Arial" w:hAnsi="Arial" w:cs="Arial"/>
          <w:b/>
          <w:bCs/>
          <w:sz w:val="22"/>
          <w:szCs w:val="22"/>
        </w:rPr>
        <w:t xml:space="preserve">Wykonywanie prac sprzętem budowlanym </w:t>
      </w:r>
      <w:r w:rsidRPr="00744CF8">
        <w:rPr>
          <w:rFonts w:ascii="Arial" w:hAnsi="Arial" w:cs="Arial"/>
          <w:b/>
          <w:sz w:val="22"/>
          <w:szCs w:val="22"/>
        </w:rPr>
        <w:br/>
      </w:r>
      <w:r w:rsidRPr="00744CF8">
        <w:rPr>
          <w:rFonts w:ascii="Arial" w:hAnsi="Arial" w:cs="Arial"/>
          <w:b/>
          <w:bCs/>
          <w:sz w:val="22"/>
          <w:szCs w:val="22"/>
        </w:rPr>
        <w:t>i transportowym przy pracach Grup Likwidacji Infrastruktury</w:t>
      </w:r>
      <w:r w:rsidRPr="00744CF8">
        <w:rPr>
          <w:rFonts w:ascii="Arial" w:hAnsi="Arial" w:cs="Arial"/>
          <w:b/>
          <w:bCs/>
          <w:snapToGrid w:val="0"/>
          <w:sz w:val="22"/>
          <w:szCs w:val="22"/>
        </w:rPr>
        <w:t>”</w:t>
      </w:r>
      <w:r w:rsidRPr="00744CF8">
        <w:rPr>
          <w:rFonts w:ascii="Arial" w:hAnsi="Arial" w:cs="Arial"/>
          <w:sz w:val="22"/>
          <w:szCs w:val="22"/>
        </w:rPr>
        <w:t>.</w:t>
      </w:r>
    </w:p>
    <w:p w14:paraId="6C5B6248" w14:textId="77777777" w:rsidR="0038449B" w:rsidRPr="00951A3B" w:rsidRDefault="00EF2561" w:rsidP="00EA7A79">
      <w:pPr>
        <w:pStyle w:val="Akapitzlist"/>
        <w:numPr>
          <w:ilvl w:val="0"/>
          <w:numId w:val="13"/>
        </w:numPr>
        <w:tabs>
          <w:tab w:val="clear" w:pos="357"/>
          <w:tab w:val="num" w:pos="567"/>
        </w:tabs>
        <w:ind w:left="567" w:hanging="567"/>
        <w:contextualSpacing w:val="0"/>
        <w:jc w:val="both"/>
        <w:rPr>
          <w:rFonts w:ascii="Arial" w:hAnsi="Arial" w:cs="Arial"/>
          <w:color w:val="000000" w:themeColor="text1"/>
          <w:sz w:val="22"/>
          <w:szCs w:val="22"/>
        </w:rPr>
      </w:pPr>
      <w:r w:rsidRPr="005948B0">
        <w:rPr>
          <w:rFonts w:ascii="Arial" w:hAnsi="Arial" w:cs="Arial"/>
          <w:color w:val="000000"/>
          <w:sz w:val="22"/>
          <w:szCs w:val="22"/>
        </w:rPr>
        <w:t xml:space="preserve">Niedostarczenie przez </w:t>
      </w:r>
      <w:r w:rsidR="008E324E">
        <w:rPr>
          <w:rFonts w:ascii="Arial" w:hAnsi="Arial" w:cs="Arial"/>
          <w:color w:val="000000"/>
          <w:sz w:val="22"/>
          <w:szCs w:val="22"/>
        </w:rPr>
        <w:t>Wykonawcę</w:t>
      </w:r>
      <w:r w:rsidRPr="005948B0">
        <w:rPr>
          <w:rFonts w:ascii="Arial" w:hAnsi="Arial" w:cs="Arial"/>
          <w:color w:val="000000"/>
          <w:sz w:val="22"/>
          <w:szCs w:val="22"/>
        </w:rPr>
        <w:t xml:space="preserve"> Zabezpieczenia w formie i treści określonej </w:t>
      </w:r>
      <w:r w:rsidRPr="00744CF8">
        <w:rPr>
          <w:rFonts w:ascii="Arial" w:hAnsi="Arial" w:cs="Arial"/>
          <w:color w:val="000000"/>
          <w:sz w:val="22"/>
          <w:szCs w:val="22"/>
        </w:rPr>
        <w:br/>
      </w:r>
      <w:r w:rsidRPr="005948B0">
        <w:rPr>
          <w:rFonts w:ascii="Arial" w:hAnsi="Arial" w:cs="Arial"/>
          <w:color w:val="000000"/>
          <w:sz w:val="22"/>
          <w:szCs w:val="22"/>
        </w:rPr>
        <w:t>w u</w:t>
      </w:r>
      <w:r w:rsidR="00D907CC">
        <w:rPr>
          <w:rFonts w:ascii="Arial" w:hAnsi="Arial" w:cs="Arial"/>
          <w:color w:val="000000"/>
          <w:sz w:val="22"/>
          <w:szCs w:val="22"/>
        </w:rPr>
        <w:t>stępie 1 powyżej, lub też utrata</w:t>
      </w:r>
      <w:r w:rsidRPr="005948B0">
        <w:rPr>
          <w:rFonts w:ascii="Arial" w:hAnsi="Arial" w:cs="Arial"/>
          <w:color w:val="000000"/>
          <w:sz w:val="22"/>
          <w:szCs w:val="22"/>
        </w:rPr>
        <w:t xml:space="preserve"> ważności Zabezpieczenia w całości lub części, będzie stanowiło wystarczającą podstawę do odstąpienia od Umowy przez Z</w:t>
      </w:r>
      <w:r w:rsidR="005374C2">
        <w:rPr>
          <w:rFonts w:ascii="Arial" w:hAnsi="Arial" w:cs="Arial"/>
          <w:color w:val="000000"/>
          <w:sz w:val="22"/>
          <w:szCs w:val="22"/>
        </w:rPr>
        <w:t>amawiającego</w:t>
      </w:r>
      <w:r w:rsidRPr="005948B0">
        <w:rPr>
          <w:rFonts w:ascii="Arial" w:hAnsi="Arial" w:cs="Arial"/>
          <w:color w:val="000000"/>
          <w:sz w:val="22"/>
          <w:szCs w:val="22"/>
        </w:rPr>
        <w:t xml:space="preserve"> w całości z przyczyn, za które odpowi</w:t>
      </w:r>
      <w:r w:rsidR="005374C2">
        <w:rPr>
          <w:rFonts w:ascii="Arial" w:hAnsi="Arial" w:cs="Arial"/>
          <w:color w:val="000000"/>
          <w:sz w:val="22"/>
          <w:szCs w:val="22"/>
        </w:rPr>
        <w:t>edzialność ponosi Wykonawca</w:t>
      </w:r>
      <w:r w:rsidRPr="005948B0">
        <w:rPr>
          <w:rFonts w:ascii="Arial" w:hAnsi="Arial" w:cs="Arial"/>
          <w:color w:val="000000"/>
          <w:sz w:val="22"/>
          <w:szCs w:val="22"/>
        </w:rPr>
        <w:t>. Z</w:t>
      </w:r>
      <w:r w:rsidR="005374C2">
        <w:rPr>
          <w:rFonts w:ascii="Arial" w:hAnsi="Arial" w:cs="Arial"/>
          <w:color w:val="000000"/>
          <w:sz w:val="22"/>
          <w:szCs w:val="22"/>
        </w:rPr>
        <w:t>amawiający</w:t>
      </w:r>
      <w:r w:rsidRPr="005948B0">
        <w:rPr>
          <w:rFonts w:ascii="Arial" w:hAnsi="Arial" w:cs="Arial"/>
          <w:color w:val="000000"/>
          <w:sz w:val="22"/>
          <w:szCs w:val="22"/>
        </w:rPr>
        <w:t xml:space="preserve"> w takim przypadku może odstąpić od Umowy poprzez oświadczenie złożone w formie pisemnej </w:t>
      </w:r>
      <w:r w:rsidRPr="00744CF8">
        <w:rPr>
          <w:rFonts w:ascii="Arial" w:hAnsi="Arial" w:cs="Arial"/>
          <w:color w:val="000000"/>
          <w:sz w:val="22"/>
          <w:szCs w:val="22"/>
        </w:rPr>
        <w:br/>
      </w:r>
      <w:r w:rsidRPr="005948B0">
        <w:rPr>
          <w:rFonts w:ascii="Arial" w:hAnsi="Arial" w:cs="Arial"/>
          <w:color w:val="000000"/>
          <w:sz w:val="22"/>
          <w:szCs w:val="22"/>
        </w:rPr>
        <w:t xml:space="preserve">w terminie 1 miesiąca od dnia, w którym uzyskał informacje o podstawie odstąpienia, nie później niż w terminie 2 miesięcy od zaistnienia podstawy do odstąpienia od Umowy.  </w:t>
      </w:r>
    </w:p>
    <w:p w14:paraId="6C5B6249" w14:textId="77777777" w:rsidR="0038449B" w:rsidRPr="00951A3B" w:rsidRDefault="00EF2561" w:rsidP="00EA7A79">
      <w:pPr>
        <w:pStyle w:val="Akapitzlist"/>
        <w:numPr>
          <w:ilvl w:val="0"/>
          <w:numId w:val="13"/>
        </w:numPr>
        <w:tabs>
          <w:tab w:val="clear" w:pos="357"/>
          <w:tab w:val="num" w:pos="567"/>
        </w:tabs>
        <w:ind w:left="567" w:hanging="567"/>
        <w:contextualSpacing w:val="0"/>
        <w:jc w:val="both"/>
        <w:rPr>
          <w:rFonts w:ascii="Arial" w:hAnsi="Arial" w:cs="Arial"/>
          <w:color w:val="000000" w:themeColor="text1"/>
          <w:sz w:val="22"/>
          <w:szCs w:val="22"/>
        </w:rPr>
      </w:pPr>
      <w:r w:rsidRPr="005948B0">
        <w:rPr>
          <w:rFonts w:ascii="Arial" w:hAnsi="Arial" w:cs="Arial"/>
          <w:color w:val="000000"/>
          <w:sz w:val="22"/>
          <w:szCs w:val="22"/>
        </w:rPr>
        <w:t>Z</w:t>
      </w:r>
      <w:r w:rsidR="005374C2">
        <w:rPr>
          <w:rFonts w:ascii="Arial" w:hAnsi="Arial" w:cs="Arial"/>
          <w:color w:val="000000"/>
          <w:sz w:val="22"/>
          <w:szCs w:val="22"/>
        </w:rPr>
        <w:t>amawiający</w:t>
      </w:r>
      <w:r w:rsidRPr="005948B0">
        <w:rPr>
          <w:rFonts w:ascii="Arial" w:hAnsi="Arial" w:cs="Arial"/>
          <w:color w:val="000000"/>
          <w:sz w:val="22"/>
          <w:szCs w:val="22"/>
        </w:rPr>
        <w:t xml:space="preserve"> dopuszcza</w:t>
      </w:r>
      <w:r w:rsidR="00EB6BA4">
        <w:rPr>
          <w:rFonts w:ascii="Arial" w:hAnsi="Arial" w:cs="Arial"/>
          <w:color w:val="000000"/>
          <w:sz w:val="22"/>
          <w:szCs w:val="22"/>
        </w:rPr>
        <w:t xml:space="preserve"> </w:t>
      </w:r>
      <w:r w:rsidRPr="005948B0">
        <w:rPr>
          <w:rFonts w:ascii="Arial" w:hAnsi="Arial" w:cs="Arial"/>
          <w:color w:val="000000"/>
          <w:sz w:val="22"/>
          <w:szCs w:val="22"/>
        </w:rPr>
        <w:t xml:space="preserve">zmianę formy zabezpieczenia w trakcie trwania Umowy na pisemny wniosek </w:t>
      </w:r>
      <w:r w:rsidR="005374C2">
        <w:rPr>
          <w:rFonts w:ascii="Arial" w:hAnsi="Arial" w:cs="Arial"/>
          <w:color w:val="000000"/>
          <w:sz w:val="22"/>
          <w:szCs w:val="22"/>
        </w:rPr>
        <w:t>Wykonawcy</w:t>
      </w:r>
      <w:r w:rsidR="00EB6BA4">
        <w:rPr>
          <w:rFonts w:ascii="Arial" w:hAnsi="Arial" w:cs="Arial"/>
          <w:color w:val="000000"/>
          <w:sz w:val="22"/>
          <w:szCs w:val="22"/>
        </w:rPr>
        <w:t>, z zachowaniem ciągłości zabezpieczenia i bez zmiany jego wysokości.</w:t>
      </w:r>
    </w:p>
    <w:p w14:paraId="6C5B624A" w14:textId="77777777" w:rsidR="0038449B" w:rsidRPr="00951A3B" w:rsidRDefault="00EF2561" w:rsidP="00EA7A79">
      <w:pPr>
        <w:pStyle w:val="Akapitzlist"/>
        <w:numPr>
          <w:ilvl w:val="0"/>
          <w:numId w:val="13"/>
        </w:numPr>
        <w:tabs>
          <w:tab w:val="clear" w:pos="357"/>
          <w:tab w:val="num" w:pos="567"/>
        </w:tabs>
        <w:ind w:left="567" w:hanging="567"/>
        <w:contextualSpacing w:val="0"/>
        <w:jc w:val="both"/>
        <w:rPr>
          <w:rFonts w:ascii="Arial" w:hAnsi="Arial" w:cs="Arial"/>
          <w:color w:val="000000" w:themeColor="text1"/>
          <w:sz w:val="22"/>
          <w:szCs w:val="22"/>
        </w:rPr>
      </w:pPr>
      <w:r w:rsidRPr="005948B0">
        <w:rPr>
          <w:rFonts w:ascii="Arial" w:hAnsi="Arial" w:cs="Arial"/>
          <w:color w:val="000000"/>
          <w:sz w:val="22"/>
          <w:szCs w:val="22"/>
        </w:rPr>
        <w:t>W wypadku skorzystania przez Z</w:t>
      </w:r>
      <w:r w:rsidR="005374C2">
        <w:rPr>
          <w:rFonts w:ascii="Arial" w:hAnsi="Arial" w:cs="Arial"/>
          <w:color w:val="000000"/>
          <w:sz w:val="22"/>
          <w:szCs w:val="22"/>
        </w:rPr>
        <w:t>amawiającego</w:t>
      </w:r>
      <w:r w:rsidRPr="005948B0">
        <w:rPr>
          <w:rFonts w:ascii="Arial" w:hAnsi="Arial" w:cs="Arial"/>
          <w:color w:val="000000"/>
          <w:sz w:val="22"/>
          <w:szCs w:val="22"/>
        </w:rPr>
        <w:t xml:space="preserve"> z zabezpieczenia, o którym mowa </w:t>
      </w:r>
      <w:r w:rsidRPr="00367C56">
        <w:rPr>
          <w:rFonts w:ascii="Arial" w:hAnsi="Arial" w:cs="Arial"/>
          <w:color w:val="000000"/>
          <w:sz w:val="22"/>
          <w:szCs w:val="22"/>
        </w:rPr>
        <w:br/>
      </w:r>
      <w:r w:rsidRPr="005948B0">
        <w:rPr>
          <w:rFonts w:ascii="Arial" w:hAnsi="Arial" w:cs="Arial"/>
          <w:color w:val="000000"/>
          <w:sz w:val="22"/>
          <w:szCs w:val="22"/>
        </w:rPr>
        <w:t>w u</w:t>
      </w:r>
      <w:r w:rsidR="005374C2">
        <w:rPr>
          <w:rFonts w:ascii="Arial" w:hAnsi="Arial" w:cs="Arial"/>
          <w:color w:val="000000"/>
          <w:sz w:val="22"/>
          <w:szCs w:val="22"/>
        </w:rPr>
        <w:t>stępie 1 powyżej, Wykonawca</w:t>
      </w:r>
      <w:r w:rsidRPr="005948B0">
        <w:rPr>
          <w:rFonts w:ascii="Arial" w:hAnsi="Arial" w:cs="Arial"/>
          <w:color w:val="000000"/>
          <w:sz w:val="22"/>
          <w:szCs w:val="22"/>
        </w:rPr>
        <w:t xml:space="preserve"> ma obowiązek ustanowić nowe, względnie uzupełnić dotychczasowe zabezpieczen</w:t>
      </w:r>
      <w:r w:rsidR="005374C2">
        <w:rPr>
          <w:rFonts w:ascii="Arial" w:hAnsi="Arial" w:cs="Arial"/>
          <w:color w:val="000000"/>
          <w:sz w:val="22"/>
          <w:szCs w:val="22"/>
        </w:rPr>
        <w:t>ie o pobraną przez Zamawiającego</w:t>
      </w:r>
      <w:r w:rsidRPr="005948B0">
        <w:rPr>
          <w:rFonts w:ascii="Arial" w:hAnsi="Arial" w:cs="Arial"/>
          <w:color w:val="000000"/>
          <w:sz w:val="22"/>
          <w:szCs w:val="22"/>
        </w:rPr>
        <w:t xml:space="preserve"> kwotę, w terminie 3 (trzech) dni.</w:t>
      </w:r>
    </w:p>
    <w:p w14:paraId="6C5B624B" w14:textId="77777777" w:rsidR="0038449B" w:rsidRPr="00951A3B" w:rsidRDefault="00EF2561" w:rsidP="00EA7A79">
      <w:pPr>
        <w:pStyle w:val="Akapitzlist"/>
        <w:keepNext/>
        <w:numPr>
          <w:ilvl w:val="0"/>
          <w:numId w:val="13"/>
        </w:numPr>
        <w:tabs>
          <w:tab w:val="clear" w:pos="357"/>
          <w:tab w:val="num" w:pos="709"/>
        </w:tabs>
        <w:overflowPunct w:val="0"/>
        <w:autoSpaceDE w:val="0"/>
        <w:autoSpaceDN w:val="0"/>
        <w:adjustRightInd w:val="0"/>
        <w:ind w:left="567" w:hanging="567"/>
        <w:contextualSpacing w:val="0"/>
        <w:jc w:val="both"/>
        <w:outlineLvl w:val="0"/>
        <w:rPr>
          <w:rFonts w:ascii="Arial" w:hAnsi="Arial" w:cs="Arial"/>
          <w:b/>
          <w:bCs/>
          <w:sz w:val="22"/>
          <w:szCs w:val="22"/>
        </w:rPr>
      </w:pPr>
      <w:r w:rsidRPr="005948B0">
        <w:rPr>
          <w:rFonts w:ascii="Arial" w:hAnsi="Arial" w:cs="Arial"/>
          <w:color w:val="000000"/>
          <w:sz w:val="22"/>
          <w:szCs w:val="22"/>
        </w:rPr>
        <w:t xml:space="preserve">W wypadku zagrożenia utraty ważności zabezpieczenia, o którym mowa w ustępie </w:t>
      </w:r>
      <w:r w:rsidRPr="00DE731E">
        <w:rPr>
          <w:rFonts w:ascii="Arial" w:hAnsi="Arial" w:cs="Arial"/>
          <w:color w:val="000000"/>
          <w:sz w:val="22"/>
          <w:szCs w:val="22"/>
        </w:rPr>
        <w:br/>
      </w:r>
      <w:r w:rsidRPr="005948B0">
        <w:rPr>
          <w:rFonts w:ascii="Arial" w:hAnsi="Arial" w:cs="Arial"/>
          <w:color w:val="000000"/>
          <w:sz w:val="22"/>
          <w:szCs w:val="22"/>
        </w:rPr>
        <w:t>1 powyżej lub nieuzupełnienia tego zabezpieczenia zgodnie z ustępem 4 powyżej, Z</w:t>
      </w:r>
      <w:r w:rsidR="005374C2">
        <w:rPr>
          <w:rFonts w:ascii="Arial" w:hAnsi="Arial" w:cs="Arial"/>
          <w:color w:val="000000"/>
          <w:sz w:val="22"/>
          <w:szCs w:val="22"/>
        </w:rPr>
        <w:t>amawiający</w:t>
      </w:r>
      <w:r w:rsidRPr="005948B0">
        <w:rPr>
          <w:rFonts w:ascii="Arial" w:hAnsi="Arial" w:cs="Arial"/>
          <w:color w:val="000000"/>
          <w:sz w:val="22"/>
          <w:szCs w:val="22"/>
        </w:rPr>
        <w:t xml:space="preserve"> będzie uprawniony pobrać całą sumę gwarancyjną i uzyska na niej kaucję umowną, do czasu wywiązania się przez </w:t>
      </w:r>
      <w:r w:rsidR="005374C2">
        <w:rPr>
          <w:rFonts w:ascii="Arial" w:hAnsi="Arial" w:cs="Arial"/>
          <w:color w:val="000000"/>
          <w:sz w:val="22"/>
          <w:szCs w:val="22"/>
        </w:rPr>
        <w:t>Wykonawcę</w:t>
      </w:r>
      <w:r w:rsidRPr="005948B0">
        <w:rPr>
          <w:rFonts w:ascii="Arial" w:hAnsi="Arial" w:cs="Arial"/>
          <w:color w:val="000000"/>
          <w:sz w:val="22"/>
          <w:szCs w:val="22"/>
        </w:rPr>
        <w:t xml:space="preserve"> z jego zobowiązań, </w:t>
      </w:r>
      <w:r w:rsidRPr="00DE731E">
        <w:rPr>
          <w:rFonts w:ascii="Arial" w:hAnsi="Arial" w:cs="Arial"/>
          <w:color w:val="000000"/>
          <w:sz w:val="22"/>
          <w:szCs w:val="22"/>
        </w:rPr>
        <w:br/>
      </w:r>
      <w:r w:rsidRPr="005948B0">
        <w:rPr>
          <w:rFonts w:ascii="Arial" w:hAnsi="Arial" w:cs="Arial"/>
          <w:color w:val="000000"/>
          <w:sz w:val="22"/>
          <w:szCs w:val="22"/>
        </w:rPr>
        <w:t>o których mowa w niniejszym paragrafie.</w:t>
      </w:r>
    </w:p>
    <w:p w14:paraId="6C5B624C" w14:textId="77777777" w:rsidR="00B561A7" w:rsidRPr="00DE731E" w:rsidRDefault="00EF2561" w:rsidP="00EA7A79">
      <w:pPr>
        <w:pStyle w:val="Akapitzlist"/>
        <w:numPr>
          <w:ilvl w:val="0"/>
          <w:numId w:val="13"/>
        </w:numPr>
        <w:tabs>
          <w:tab w:val="clear" w:pos="357"/>
          <w:tab w:val="num" w:pos="709"/>
        </w:tabs>
        <w:ind w:left="567" w:hanging="567"/>
        <w:contextualSpacing w:val="0"/>
        <w:jc w:val="both"/>
        <w:rPr>
          <w:rFonts w:ascii="Arial" w:hAnsi="Arial" w:cs="Arial"/>
          <w:sz w:val="22"/>
          <w:szCs w:val="22"/>
        </w:rPr>
      </w:pPr>
      <w:r w:rsidRPr="00DE731E">
        <w:rPr>
          <w:rFonts w:ascii="Arial" w:hAnsi="Arial" w:cs="Arial"/>
          <w:sz w:val="22"/>
          <w:szCs w:val="22"/>
        </w:rPr>
        <w:t xml:space="preserve">Po wygaśnięciu Umowy zabezpieczenie zostanie zwrócone </w:t>
      </w:r>
      <w:r w:rsidR="005374C2">
        <w:rPr>
          <w:rFonts w:ascii="Arial" w:hAnsi="Arial" w:cs="Arial"/>
          <w:sz w:val="22"/>
          <w:szCs w:val="22"/>
        </w:rPr>
        <w:t>Wykonawcy</w:t>
      </w:r>
      <w:r w:rsidRPr="00DE731E">
        <w:rPr>
          <w:rFonts w:ascii="Arial" w:hAnsi="Arial" w:cs="Arial"/>
          <w:sz w:val="22"/>
          <w:szCs w:val="22"/>
        </w:rPr>
        <w:t xml:space="preserve"> po potrąceniu ewentualnych kwot należnych Z</w:t>
      </w:r>
      <w:r w:rsidR="005374C2">
        <w:rPr>
          <w:rFonts w:ascii="Arial" w:hAnsi="Arial" w:cs="Arial"/>
          <w:sz w:val="22"/>
          <w:szCs w:val="22"/>
        </w:rPr>
        <w:t>amawiającemu</w:t>
      </w:r>
      <w:r w:rsidRPr="00DE731E">
        <w:rPr>
          <w:rFonts w:ascii="Arial" w:hAnsi="Arial" w:cs="Arial"/>
          <w:sz w:val="22"/>
          <w:szCs w:val="22"/>
        </w:rPr>
        <w:t xml:space="preserve">, jednakże nie wcześniej niż po prawidłowym zwróceniu przez </w:t>
      </w:r>
      <w:r w:rsidR="005374C2">
        <w:rPr>
          <w:rFonts w:ascii="Arial" w:hAnsi="Arial" w:cs="Arial"/>
          <w:sz w:val="22"/>
          <w:szCs w:val="22"/>
        </w:rPr>
        <w:t>Wykonawcę</w:t>
      </w:r>
      <w:r w:rsidRPr="00DE731E">
        <w:rPr>
          <w:rFonts w:ascii="Arial" w:hAnsi="Arial" w:cs="Arial"/>
          <w:sz w:val="22"/>
          <w:szCs w:val="22"/>
        </w:rPr>
        <w:t xml:space="preserve"> wszystkich rzeczy przekazanych mu przez Z</w:t>
      </w:r>
      <w:r w:rsidR="005374C2">
        <w:rPr>
          <w:rFonts w:ascii="Arial" w:hAnsi="Arial" w:cs="Arial"/>
          <w:sz w:val="22"/>
          <w:szCs w:val="22"/>
        </w:rPr>
        <w:t>amawiającego</w:t>
      </w:r>
      <w:r w:rsidRPr="00DE731E">
        <w:rPr>
          <w:rFonts w:ascii="Arial" w:hAnsi="Arial" w:cs="Arial"/>
          <w:sz w:val="22"/>
          <w:szCs w:val="22"/>
        </w:rPr>
        <w:t xml:space="preserve">, usunięciu przez </w:t>
      </w:r>
      <w:r w:rsidR="005374C2">
        <w:rPr>
          <w:rFonts w:ascii="Arial" w:hAnsi="Arial" w:cs="Arial"/>
          <w:sz w:val="22"/>
          <w:szCs w:val="22"/>
        </w:rPr>
        <w:t>Wykonawcę</w:t>
      </w:r>
      <w:r w:rsidRPr="00DE731E">
        <w:rPr>
          <w:rFonts w:ascii="Arial" w:hAnsi="Arial" w:cs="Arial"/>
          <w:sz w:val="22"/>
          <w:szCs w:val="22"/>
        </w:rPr>
        <w:t xml:space="preserve"> wszystkich wad, i potwierdzeniu przez Z</w:t>
      </w:r>
      <w:r w:rsidR="005374C2">
        <w:rPr>
          <w:rFonts w:ascii="Arial" w:hAnsi="Arial" w:cs="Arial"/>
          <w:sz w:val="22"/>
          <w:szCs w:val="22"/>
        </w:rPr>
        <w:t>amawiającego</w:t>
      </w:r>
      <w:r w:rsidRPr="00DE731E">
        <w:rPr>
          <w:rFonts w:ascii="Arial" w:hAnsi="Arial" w:cs="Arial"/>
          <w:sz w:val="22"/>
          <w:szCs w:val="22"/>
        </w:rPr>
        <w:t xml:space="preserve">, że nie posiada on wiedzy o istnieniu nienaprawionych szkód powstałych w związku z czynnościami wykonywanymi przez </w:t>
      </w:r>
      <w:r w:rsidR="005374C2">
        <w:rPr>
          <w:rFonts w:ascii="Arial" w:hAnsi="Arial" w:cs="Arial"/>
          <w:sz w:val="22"/>
          <w:szCs w:val="22"/>
        </w:rPr>
        <w:t>Wykonawcę</w:t>
      </w:r>
      <w:r w:rsidRPr="00DE731E">
        <w:rPr>
          <w:rFonts w:ascii="Arial" w:hAnsi="Arial" w:cs="Arial"/>
          <w:sz w:val="22"/>
          <w:szCs w:val="22"/>
        </w:rPr>
        <w:t xml:space="preserve">. </w:t>
      </w:r>
    </w:p>
    <w:p w14:paraId="6C5B624D" w14:textId="77777777" w:rsidR="0038449B" w:rsidRPr="00951A3B" w:rsidRDefault="00EF2561" w:rsidP="00EA7A79">
      <w:pPr>
        <w:pStyle w:val="Akapitzlist"/>
        <w:numPr>
          <w:ilvl w:val="0"/>
          <w:numId w:val="13"/>
        </w:numPr>
        <w:tabs>
          <w:tab w:val="clear" w:pos="357"/>
          <w:tab w:val="num" w:pos="709"/>
        </w:tabs>
        <w:ind w:left="567" w:hanging="567"/>
        <w:contextualSpacing w:val="0"/>
        <w:jc w:val="both"/>
        <w:rPr>
          <w:rFonts w:ascii="Arial" w:hAnsi="Arial" w:cs="Arial"/>
          <w:sz w:val="22"/>
          <w:szCs w:val="22"/>
        </w:rPr>
      </w:pPr>
      <w:r w:rsidRPr="00951A3B">
        <w:rPr>
          <w:rFonts w:ascii="Arial" w:hAnsi="Arial" w:cs="Arial"/>
          <w:sz w:val="22"/>
          <w:szCs w:val="22"/>
        </w:rPr>
        <w:t xml:space="preserve">Zwrot zabezpieczenia zostanie dokonany w terminie 30 (trzydziestu) dni od dnia potwierdzenia przez Zamawiającego, że nie posiada on wiedzy o istnieniu nienaprawionych szkód powstałych w związku z czynnościami wykonywanymi przez Wykonawcę. </w:t>
      </w:r>
    </w:p>
    <w:p w14:paraId="6C5B624E" w14:textId="77777777" w:rsidR="00244F41" w:rsidRPr="00951A3B" w:rsidRDefault="00EF2561" w:rsidP="00EA7A79">
      <w:pPr>
        <w:pStyle w:val="Akapitzlist"/>
        <w:numPr>
          <w:ilvl w:val="0"/>
          <w:numId w:val="13"/>
        </w:numPr>
        <w:tabs>
          <w:tab w:val="clear" w:pos="357"/>
          <w:tab w:val="num" w:pos="709"/>
        </w:tabs>
        <w:ind w:left="567" w:hanging="567"/>
        <w:contextualSpacing w:val="0"/>
        <w:jc w:val="both"/>
        <w:rPr>
          <w:rFonts w:ascii="Arial" w:hAnsi="Arial" w:cs="Arial"/>
          <w:sz w:val="22"/>
          <w:szCs w:val="22"/>
        </w:rPr>
      </w:pPr>
      <w:r>
        <w:rPr>
          <w:rFonts w:ascii="Arial" w:hAnsi="Arial" w:cs="Arial"/>
          <w:sz w:val="22"/>
          <w:szCs w:val="22"/>
        </w:rPr>
        <w:lastRenderedPageBreak/>
        <w:t>Wykonawca</w:t>
      </w:r>
      <w:r w:rsidR="00521568" w:rsidRPr="00DE731E">
        <w:rPr>
          <w:rFonts w:ascii="Arial" w:hAnsi="Arial" w:cs="Arial"/>
          <w:sz w:val="22"/>
          <w:szCs w:val="22"/>
        </w:rPr>
        <w:t xml:space="preserve"> niniejszy</w:t>
      </w:r>
      <w:r>
        <w:rPr>
          <w:rFonts w:ascii="Arial" w:hAnsi="Arial" w:cs="Arial"/>
          <w:sz w:val="22"/>
          <w:szCs w:val="22"/>
        </w:rPr>
        <w:t>m upoważnia Zamawiającego</w:t>
      </w:r>
      <w:r w:rsidR="00521568" w:rsidRPr="00DE731E">
        <w:rPr>
          <w:rFonts w:ascii="Arial" w:hAnsi="Arial" w:cs="Arial"/>
          <w:sz w:val="22"/>
          <w:szCs w:val="22"/>
        </w:rPr>
        <w:t xml:space="preserve"> do wy</w:t>
      </w:r>
      <w:r w:rsidR="00DE731E" w:rsidRPr="00DE731E">
        <w:rPr>
          <w:rFonts w:ascii="Arial" w:hAnsi="Arial" w:cs="Arial"/>
          <w:sz w:val="22"/>
          <w:szCs w:val="22"/>
        </w:rPr>
        <w:t xml:space="preserve">datkowania zatrzymanych tytułem </w:t>
      </w:r>
      <w:r w:rsidR="00521568" w:rsidRPr="00DE731E">
        <w:rPr>
          <w:rFonts w:ascii="Arial" w:hAnsi="Arial" w:cs="Arial"/>
          <w:sz w:val="22"/>
          <w:szCs w:val="22"/>
        </w:rPr>
        <w:t>ZNWU środków dla</w:t>
      </w:r>
      <w:r>
        <w:rPr>
          <w:rFonts w:ascii="Arial" w:hAnsi="Arial" w:cs="Arial"/>
          <w:sz w:val="22"/>
          <w:szCs w:val="22"/>
        </w:rPr>
        <w:t xml:space="preserve"> pokrycia roszczeń Zamawiającego</w:t>
      </w:r>
      <w:r w:rsidR="00521568" w:rsidRPr="00DE731E">
        <w:rPr>
          <w:rFonts w:ascii="Arial" w:hAnsi="Arial" w:cs="Arial"/>
          <w:sz w:val="22"/>
          <w:szCs w:val="22"/>
        </w:rPr>
        <w:t xml:space="preserve"> z tytuł niewykonania lub nienależytego wykonania zobowiązań wynikających z niniejszej Umowy</w:t>
      </w:r>
      <w:r w:rsidR="002A0D90">
        <w:rPr>
          <w:rFonts w:ascii="Arial" w:hAnsi="Arial" w:cs="Arial"/>
          <w:sz w:val="22"/>
          <w:szCs w:val="22"/>
        </w:rPr>
        <w:t xml:space="preserve"> lub z tytułu rękojmi</w:t>
      </w:r>
      <w:r w:rsidR="00EB6BA4">
        <w:rPr>
          <w:rFonts w:ascii="Arial" w:hAnsi="Arial" w:cs="Arial"/>
          <w:sz w:val="22"/>
          <w:szCs w:val="22"/>
        </w:rPr>
        <w:t>, w szczególności z tytułu kar umownych</w:t>
      </w:r>
      <w:r w:rsidR="004062BD">
        <w:rPr>
          <w:rFonts w:ascii="Arial" w:hAnsi="Arial" w:cs="Arial"/>
          <w:sz w:val="22"/>
          <w:szCs w:val="22"/>
        </w:rPr>
        <w:t>, choćby były niewymagalne, bez</w:t>
      </w:r>
      <w:r w:rsidR="002A0D90">
        <w:rPr>
          <w:rFonts w:ascii="Arial" w:hAnsi="Arial" w:cs="Arial"/>
          <w:sz w:val="22"/>
          <w:szCs w:val="22"/>
        </w:rPr>
        <w:t xml:space="preserve"> konieczności składania odrębnego oświadczenia o potrąceniu (potrącenie umowne). </w:t>
      </w:r>
      <w:r w:rsidR="00EB6BA4">
        <w:rPr>
          <w:rFonts w:ascii="Arial" w:hAnsi="Arial" w:cs="Arial"/>
          <w:sz w:val="22"/>
          <w:szCs w:val="22"/>
        </w:rPr>
        <w:t xml:space="preserve"> </w:t>
      </w:r>
    </w:p>
    <w:p w14:paraId="6C5B624F" w14:textId="462B0563" w:rsidR="0038449B" w:rsidRPr="00EF2561" w:rsidRDefault="00EF2561">
      <w:pPr>
        <w:pStyle w:val="Akapitzlist"/>
        <w:numPr>
          <w:ilvl w:val="0"/>
          <w:numId w:val="13"/>
        </w:numPr>
        <w:tabs>
          <w:tab w:val="clear" w:pos="357"/>
          <w:tab w:val="num" w:pos="567"/>
        </w:tabs>
        <w:ind w:left="567" w:hanging="567"/>
        <w:jc w:val="both"/>
        <w:rPr>
          <w:rFonts w:ascii="Arial" w:hAnsi="Arial" w:cs="Arial"/>
          <w:sz w:val="22"/>
          <w:szCs w:val="22"/>
        </w:rPr>
      </w:pPr>
      <w:r w:rsidRPr="00EF2561">
        <w:rPr>
          <w:rFonts w:ascii="Arial" w:eastAsia="Arial" w:hAnsi="Arial" w:cs="Arial"/>
          <w:sz w:val="22"/>
          <w:szCs w:val="22"/>
        </w:rPr>
        <w:t>Wykonawca</w:t>
      </w:r>
      <w:r w:rsidR="00521568" w:rsidRPr="00EF2561">
        <w:rPr>
          <w:rFonts w:ascii="Arial" w:eastAsia="Arial" w:hAnsi="Arial" w:cs="Arial"/>
          <w:sz w:val="22"/>
          <w:szCs w:val="22"/>
        </w:rPr>
        <w:t xml:space="preserve"> zobowiązany jest utrzymywać, na swój koszt, </w:t>
      </w:r>
      <w:r w:rsidR="0238A853" w:rsidRPr="00EF2561">
        <w:rPr>
          <w:rFonts w:ascii="Arial" w:eastAsia="Arial" w:hAnsi="Arial" w:cs="Arial"/>
          <w:sz w:val="22"/>
          <w:szCs w:val="22"/>
        </w:rPr>
        <w:t xml:space="preserve">przez cały okres obowiązywania </w:t>
      </w:r>
      <w:r w:rsidR="7B60F37A" w:rsidRPr="00EF2561">
        <w:rPr>
          <w:rFonts w:ascii="Arial" w:eastAsia="Arial" w:hAnsi="Arial" w:cs="Arial"/>
          <w:sz w:val="22"/>
          <w:szCs w:val="22"/>
        </w:rPr>
        <w:t>u</w:t>
      </w:r>
      <w:r w:rsidR="0238A853" w:rsidRPr="00EF2561">
        <w:rPr>
          <w:rFonts w:ascii="Arial" w:eastAsia="Arial" w:hAnsi="Arial" w:cs="Arial"/>
          <w:sz w:val="22"/>
          <w:szCs w:val="22"/>
        </w:rPr>
        <w:t xml:space="preserve">mowy, </w:t>
      </w:r>
      <w:r w:rsidR="00521568" w:rsidRPr="00EF2561">
        <w:rPr>
          <w:rFonts w:ascii="Arial" w:eastAsia="Arial" w:hAnsi="Arial" w:cs="Arial"/>
          <w:sz w:val="22"/>
          <w:szCs w:val="22"/>
        </w:rPr>
        <w:t>ubezpieczenie</w:t>
      </w:r>
      <w:r w:rsidR="6AD52198" w:rsidRPr="00EF2561">
        <w:rPr>
          <w:rFonts w:ascii="Arial" w:eastAsia="Arial" w:hAnsi="Arial" w:cs="Arial"/>
          <w:sz w:val="22"/>
          <w:szCs w:val="22"/>
        </w:rPr>
        <w:t xml:space="preserve"> </w:t>
      </w:r>
      <w:r w:rsidR="00521568" w:rsidRPr="00EF2561">
        <w:rPr>
          <w:rFonts w:ascii="Arial" w:eastAsia="Arial" w:hAnsi="Arial" w:cs="Arial"/>
          <w:sz w:val="22"/>
          <w:szCs w:val="22"/>
        </w:rPr>
        <w:t xml:space="preserve">odpowiedzialności cywilnej </w:t>
      </w:r>
      <w:r w:rsidR="786FD09F" w:rsidRPr="00EF2561">
        <w:rPr>
          <w:rFonts w:ascii="Arial" w:eastAsia="Arial" w:hAnsi="Arial" w:cs="Arial"/>
          <w:sz w:val="22"/>
          <w:szCs w:val="22"/>
        </w:rPr>
        <w:t>z tytułu prowadzonej działalności gospodarczej za szkody rzeczowe oraz osobowe wynikłe z czynów niedozwolonych (OC deliktowa) oraz z tytułu niewykonania lub nienależytego wykonania zobowiązania (OC kontraktowa)</w:t>
      </w:r>
      <w:r w:rsidR="1288D585" w:rsidRPr="00EF2561">
        <w:rPr>
          <w:rFonts w:ascii="Arial" w:eastAsia="Arial" w:hAnsi="Arial" w:cs="Arial"/>
          <w:sz w:val="22"/>
          <w:szCs w:val="22"/>
        </w:rPr>
        <w:t xml:space="preserve"> z </w:t>
      </w:r>
      <w:r w:rsidR="00521568" w:rsidRPr="00EF2561">
        <w:rPr>
          <w:rFonts w:ascii="Arial" w:eastAsia="Arial" w:hAnsi="Arial" w:cs="Arial"/>
          <w:sz w:val="22"/>
          <w:szCs w:val="22"/>
        </w:rPr>
        <w:t xml:space="preserve"> sum</w:t>
      </w:r>
      <w:r w:rsidR="1288D585" w:rsidRPr="00EF2561">
        <w:rPr>
          <w:rFonts w:ascii="Arial" w:eastAsia="Arial" w:hAnsi="Arial" w:cs="Arial"/>
          <w:sz w:val="22"/>
          <w:szCs w:val="22"/>
        </w:rPr>
        <w:t>ą</w:t>
      </w:r>
      <w:r w:rsidR="00521568" w:rsidRPr="00EF2561">
        <w:rPr>
          <w:rFonts w:ascii="Arial" w:eastAsia="Arial" w:hAnsi="Arial" w:cs="Arial"/>
          <w:sz w:val="22"/>
          <w:szCs w:val="22"/>
        </w:rPr>
        <w:t xml:space="preserve"> </w:t>
      </w:r>
      <w:r w:rsidR="3863F31B" w:rsidRPr="00EF2561">
        <w:rPr>
          <w:rFonts w:ascii="Arial" w:eastAsia="Arial" w:hAnsi="Arial" w:cs="Arial"/>
          <w:sz w:val="22"/>
          <w:szCs w:val="22"/>
        </w:rPr>
        <w:t>gwarancj</w:t>
      </w:r>
      <w:r w:rsidR="1288D585" w:rsidRPr="00EF2561">
        <w:rPr>
          <w:rFonts w:ascii="Arial" w:eastAsia="Arial" w:hAnsi="Arial" w:cs="Arial"/>
          <w:sz w:val="22"/>
          <w:szCs w:val="22"/>
        </w:rPr>
        <w:t xml:space="preserve">ą </w:t>
      </w:r>
      <w:r w:rsidR="00B91BC2" w:rsidRPr="00EF2561">
        <w:rPr>
          <w:rFonts w:ascii="Arial" w:eastAsia="Arial" w:hAnsi="Arial" w:cs="Arial"/>
          <w:sz w:val="22"/>
          <w:szCs w:val="22"/>
        </w:rPr>
        <w:t>nie mniejsz</w:t>
      </w:r>
      <w:r w:rsidR="1288D585" w:rsidRPr="00EF2561">
        <w:rPr>
          <w:rFonts w:ascii="Arial" w:eastAsia="Arial" w:hAnsi="Arial" w:cs="Arial"/>
          <w:sz w:val="22"/>
          <w:szCs w:val="22"/>
        </w:rPr>
        <w:t>ą</w:t>
      </w:r>
      <w:r w:rsidR="00B91BC2" w:rsidRPr="00EF2561">
        <w:rPr>
          <w:rFonts w:ascii="Arial" w:eastAsia="Arial" w:hAnsi="Arial" w:cs="Arial"/>
          <w:sz w:val="22"/>
          <w:szCs w:val="22"/>
        </w:rPr>
        <w:t xml:space="preserve"> niż 1</w:t>
      </w:r>
      <w:r w:rsidR="0EE88863" w:rsidRPr="00EF2561">
        <w:rPr>
          <w:rFonts w:ascii="Arial" w:eastAsia="Arial" w:hAnsi="Arial" w:cs="Arial"/>
          <w:sz w:val="22"/>
          <w:szCs w:val="22"/>
        </w:rPr>
        <w:t xml:space="preserve"> 0</w:t>
      </w:r>
      <w:r w:rsidR="00521568" w:rsidRPr="00EF2561">
        <w:rPr>
          <w:rFonts w:ascii="Arial" w:eastAsia="Arial" w:hAnsi="Arial" w:cs="Arial"/>
          <w:sz w:val="22"/>
          <w:szCs w:val="22"/>
        </w:rPr>
        <w:t xml:space="preserve">00 000,00 zł (słownie: </w:t>
      </w:r>
      <w:r w:rsidR="00B91BC2" w:rsidRPr="00EF2561">
        <w:rPr>
          <w:rFonts w:ascii="Arial" w:eastAsia="Arial" w:hAnsi="Arial" w:cs="Arial"/>
          <w:sz w:val="22"/>
          <w:szCs w:val="22"/>
        </w:rPr>
        <w:t>milion</w:t>
      </w:r>
      <w:r w:rsidRPr="00EF2561">
        <w:rPr>
          <w:rFonts w:ascii="Arial" w:eastAsia="Arial" w:hAnsi="Arial" w:cs="Arial"/>
          <w:sz w:val="22"/>
          <w:szCs w:val="22"/>
        </w:rPr>
        <w:t xml:space="preserve"> </w:t>
      </w:r>
      <w:r w:rsidR="00521568" w:rsidRPr="00EF2561">
        <w:rPr>
          <w:rFonts w:ascii="Arial" w:eastAsia="Arial" w:hAnsi="Arial" w:cs="Arial"/>
          <w:sz w:val="22"/>
          <w:szCs w:val="22"/>
        </w:rPr>
        <w:t>złotych) na jedno i wszystkie zdarzenia</w:t>
      </w:r>
      <w:r w:rsidR="3235C7B2" w:rsidRPr="00EF2561">
        <w:rPr>
          <w:rFonts w:ascii="Arial" w:eastAsia="Arial" w:hAnsi="Arial" w:cs="Arial"/>
          <w:sz w:val="22"/>
          <w:szCs w:val="22"/>
        </w:rPr>
        <w:t xml:space="preserve"> </w:t>
      </w:r>
      <w:r w:rsidR="00521568" w:rsidRPr="00EF2561">
        <w:rPr>
          <w:rFonts w:ascii="Arial" w:eastAsia="Arial" w:hAnsi="Arial" w:cs="Arial"/>
          <w:sz w:val="22"/>
          <w:szCs w:val="22"/>
        </w:rPr>
        <w:t>i zobowiązuje się do doręczenia Z</w:t>
      </w:r>
      <w:r w:rsidRPr="00EF2561">
        <w:rPr>
          <w:rFonts w:ascii="Arial" w:eastAsia="Arial" w:hAnsi="Arial" w:cs="Arial"/>
          <w:sz w:val="22"/>
          <w:szCs w:val="22"/>
        </w:rPr>
        <w:t>amawiającemu</w:t>
      </w:r>
      <w:r w:rsidR="00521568" w:rsidRPr="00EF2561">
        <w:rPr>
          <w:rFonts w:ascii="Arial" w:eastAsia="Arial" w:hAnsi="Arial" w:cs="Arial"/>
          <w:sz w:val="22"/>
          <w:szCs w:val="22"/>
        </w:rPr>
        <w:t xml:space="preserve"> polisy w ciągu 7 (siedmiu) dni od dnia podpisania Umowy</w:t>
      </w:r>
      <w:r w:rsidR="00C14F74" w:rsidRPr="00EF2561">
        <w:rPr>
          <w:rFonts w:ascii="Arial" w:eastAsia="Arial" w:hAnsi="Arial" w:cs="Arial"/>
          <w:sz w:val="22"/>
          <w:szCs w:val="22"/>
        </w:rPr>
        <w:t xml:space="preserve"> oraz dostarczenie kopii elektronicznej polisy na adres e-mail:</w:t>
      </w:r>
      <w:r w:rsidR="00C14F74" w:rsidRPr="00EF2561">
        <w:rPr>
          <w:rFonts w:ascii="Arial" w:hAnsi="Arial" w:cs="Arial"/>
          <w:sz w:val="22"/>
          <w:szCs w:val="22"/>
        </w:rPr>
        <w:t xml:space="preserve"> </w:t>
      </w:r>
      <w:r w:rsidR="553DD2D8" w:rsidRPr="00EF2561">
        <w:rPr>
          <w:rFonts w:ascii="Arial" w:eastAsia="Arial" w:hAnsi="Arial" w:cs="Arial"/>
          <w:sz w:val="22"/>
          <w:szCs w:val="22"/>
        </w:rPr>
        <w:t>p</w:t>
      </w:r>
      <w:r w:rsidR="120F4E0F" w:rsidRPr="00EF2561">
        <w:rPr>
          <w:rFonts w:ascii="Arial" w:eastAsia="Arial" w:hAnsi="Arial" w:cs="Arial"/>
          <w:sz w:val="22"/>
          <w:szCs w:val="22"/>
        </w:rPr>
        <w:t>iotr.mroz@pgnig.p</w:t>
      </w:r>
      <w:r w:rsidR="120F4E0F" w:rsidRPr="00EF2561">
        <w:rPr>
          <w:rFonts w:ascii="Arial" w:hAnsi="Arial" w:cs="Arial"/>
          <w:sz w:val="22"/>
          <w:szCs w:val="22"/>
        </w:rPr>
        <w:t>l</w:t>
      </w:r>
    </w:p>
    <w:p w14:paraId="6C5B6250" w14:textId="77777777" w:rsidR="0038449B" w:rsidRPr="00EF2561" w:rsidRDefault="00EF2561" w:rsidP="1CE0768D">
      <w:pPr>
        <w:numPr>
          <w:ilvl w:val="0"/>
          <w:numId w:val="13"/>
        </w:numPr>
        <w:tabs>
          <w:tab w:val="clear" w:pos="357"/>
          <w:tab w:val="num" w:pos="567"/>
        </w:tabs>
        <w:spacing w:line="240" w:lineRule="auto"/>
        <w:ind w:left="567" w:hanging="567"/>
        <w:jc w:val="left"/>
        <w:rPr>
          <w:rFonts w:cs="Arial"/>
          <w:szCs w:val="22"/>
        </w:rPr>
      </w:pPr>
      <w:r w:rsidRPr="00EF2561">
        <w:rPr>
          <w:rFonts w:cs="Arial"/>
          <w:szCs w:val="22"/>
        </w:rPr>
        <w:t>Zakres ubezpieczenia obejmować będzie w szczególności</w:t>
      </w:r>
    </w:p>
    <w:p w14:paraId="6C5B6251" w14:textId="77777777" w:rsidR="0038449B" w:rsidRPr="00130FD4" w:rsidRDefault="00EF2561" w:rsidP="1CE0768D">
      <w:pPr>
        <w:numPr>
          <w:ilvl w:val="0"/>
          <w:numId w:val="11"/>
        </w:numPr>
        <w:spacing w:line="240" w:lineRule="auto"/>
        <w:jc w:val="left"/>
        <w:rPr>
          <w:rFonts w:cs="Arial"/>
        </w:rPr>
      </w:pPr>
      <w:r w:rsidRPr="11C3EB44">
        <w:rPr>
          <w:rFonts w:cs="Arial"/>
        </w:rPr>
        <w:t>OC za szkody wyrządzone wskutek rażącego niedbalstwa,</w:t>
      </w:r>
    </w:p>
    <w:p w14:paraId="6C5B6252" w14:textId="77777777" w:rsidR="0038449B" w:rsidRPr="00130FD4" w:rsidRDefault="00EF2561" w:rsidP="1CE0768D">
      <w:pPr>
        <w:numPr>
          <w:ilvl w:val="0"/>
          <w:numId w:val="11"/>
        </w:numPr>
        <w:spacing w:line="240" w:lineRule="auto"/>
        <w:jc w:val="left"/>
        <w:rPr>
          <w:rFonts w:cs="Arial"/>
        </w:rPr>
      </w:pPr>
      <w:r w:rsidRPr="11C3EB44">
        <w:rPr>
          <w:rFonts w:cs="Arial"/>
        </w:rPr>
        <w:t>OC za skody rzeczowe i osobowe,</w:t>
      </w:r>
    </w:p>
    <w:p w14:paraId="6C5B6253" w14:textId="77777777" w:rsidR="0038449B" w:rsidRPr="00130FD4" w:rsidRDefault="00EF2561" w:rsidP="1CE0768D">
      <w:pPr>
        <w:numPr>
          <w:ilvl w:val="0"/>
          <w:numId w:val="11"/>
        </w:numPr>
        <w:spacing w:line="240" w:lineRule="auto"/>
        <w:rPr>
          <w:rFonts w:cs="Arial"/>
        </w:rPr>
      </w:pPr>
      <w:r w:rsidRPr="11C3EB44">
        <w:rPr>
          <w:rFonts w:cs="Arial"/>
        </w:rPr>
        <w:t>OC za szkody wynikłe z czynów niedozwolonych oraz z tytułu niewykonania lub niena</w:t>
      </w:r>
      <w:r w:rsidR="00C14F74" w:rsidRPr="11C3EB44">
        <w:rPr>
          <w:rFonts w:cs="Arial"/>
        </w:rPr>
        <w:t>leżytego wykonania zobowiązania,</w:t>
      </w:r>
    </w:p>
    <w:p w14:paraId="6C5B6254" w14:textId="77777777" w:rsidR="00C14F74" w:rsidRPr="00130FD4" w:rsidRDefault="00EF2561" w:rsidP="1CE0768D">
      <w:pPr>
        <w:numPr>
          <w:ilvl w:val="0"/>
          <w:numId w:val="11"/>
        </w:numPr>
        <w:spacing w:line="240" w:lineRule="auto"/>
        <w:rPr>
          <w:rFonts w:cs="Arial"/>
        </w:rPr>
      </w:pPr>
      <w:r w:rsidRPr="11C3EB44">
        <w:rPr>
          <w:rFonts w:cs="Arial"/>
        </w:rPr>
        <w:t xml:space="preserve">powstałe na skutek uszkodzenia, zniszczenia lub utraty mienia przyjętego na przechowanie, będącego w pieczy lub pod nadzorem ubezpieczonych, w tym także szkody powstałe wskutek obróbki, czyszczenia, naprawy, demontażu, montażu, zabudowy, transportu i w tym podobnych prac. </w:t>
      </w:r>
    </w:p>
    <w:p w14:paraId="6C5B6255" w14:textId="77777777" w:rsidR="00517ACE" w:rsidRPr="00130FD4" w:rsidRDefault="00EF2561" w:rsidP="1CE0768D">
      <w:pPr>
        <w:numPr>
          <w:ilvl w:val="0"/>
          <w:numId w:val="13"/>
        </w:numPr>
        <w:tabs>
          <w:tab w:val="clear" w:pos="357"/>
          <w:tab w:val="num" w:pos="567"/>
        </w:tabs>
        <w:spacing w:line="240" w:lineRule="auto"/>
        <w:ind w:left="567" w:hanging="567"/>
        <w:rPr>
          <w:rFonts w:cs="Arial"/>
        </w:rPr>
      </w:pPr>
      <w:r w:rsidRPr="11C3EB44">
        <w:rPr>
          <w:rFonts w:cs="Arial"/>
        </w:rPr>
        <w:t xml:space="preserve">Niedostarczenie przez </w:t>
      </w:r>
      <w:r w:rsidR="005374C2" w:rsidRPr="11C3EB44">
        <w:rPr>
          <w:rFonts w:cs="Arial"/>
        </w:rPr>
        <w:t>Wykonawcę</w:t>
      </w:r>
      <w:r w:rsidRPr="11C3EB44">
        <w:rPr>
          <w:rFonts w:cs="Arial"/>
        </w:rPr>
        <w:t xml:space="preserve"> – w terminie określonym w ust. 9 niniejszego paragrafu - polisy w formie i treści określonej w ust.9 i 10, będzie stanowiło podstawę do odstąpienia przez Z</w:t>
      </w:r>
      <w:r w:rsidR="005374C2" w:rsidRPr="11C3EB44">
        <w:rPr>
          <w:rFonts w:cs="Arial"/>
        </w:rPr>
        <w:t>amawiającego</w:t>
      </w:r>
      <w:r w:rsidRPr="11C3EB44">
        <w:rPr>
          <w:rFonts w:cs="Arial"/>
        </w:rPr>
        <w:t xml:space="preserve"> od umowy poprzez oświadczenie złożone w formie pisemnej </w:t>
      </w:r>
      <w:r w:rsidR="007B4FDA" w:rsidRPr="11C3EB44">
        <w:rPr>
          <w:rFonts w:cs="Arial"/>
        </w:rPr>
        <w:t>w terminie miesiąca</w:t>
      </w:r>
      <w:r w:rsidRPr="11C3EB44">
        <w:rPr>
          <w:rFonts w:cs="Arial"/>
        </w:rPr>
        <w:t xml:space="preserve"> od dnia, w którym uzyskał informacje o podstawie odstąpienia, nie później niż w</w:t>
      </w:r>
      <w:r w:rsidR="00EA7A79" w:rsidRPr="11C3EB44">
        <w:rPr>
          <w:rFonts w:cs="Arial"/>
        </w:rPr>
        <w:t> </w:t>
      </w:r>
      <w:r w:rsidRPr="11C3EB44">
        <w:rPr>
          <w:rFonts w:cs="Arial"/>
        </w:rPr>
        <w:t xml:space="preserve">terminie 2 miesięcy od zaistnienia podstawy do odstąpienia od Umowy.  </w:t>
      </w:r>
    </w:p>
    <w:p w14:paraId="6C5B6256" w14:textId="77777777" w:rsidR="00002E9C" w:rsidRPr="00130FD4" w:rsidRDefault="00002E9C">
      <w:pPr>
        <w:spacing w:line="240" w:lineRule="auto"/>
        <w:rPr>
          <w:rFonts w:cs="Arial"/>
        </w:rPr>
      </w:pPr>
    </w:p>
    <w:p w14:paraId="6C5B6257" w14:textId="77777777" w:rsidR="0038449B" w:rsidRPr="00951A3B" w:rsidRDefault="00EF2561" w:rsidP="1CE0768D">
      <w:pPr>
        <w:spacing w:line="240" w:lineRule="auto"/>
        <w:jc w:val="center"/>
        <w:rPr>
          <w:rFonts w:cs="Arial"/>
          <w:b/>
          <w:bCs/>
        </w:rPr>
      </w:pPr>
      <w:r w:rsidRPr="00847D84">
        <w:rPr>
          <w:rFonts w:cs="Arial"/>
          <w:b/>
          <w:bCs/>
        </w:rPr>
        <w:t>§ 11</w:t>
      </w:r>
    </w:p>
    <w:p w14:paraId="6C5B6258" w14:textId="77777777" w:rsidR="0038449B" w:rsidRPr="00951A3B" w:rsidRDefault="00EF2561" w:rsidP="1CE0768D">
      <w:pPr>
        <w:spacing w:line="240" w:lineRule="auto"/>
        <w:jc w:val="center"/>
        <w:rPr>
          <w:rFonts w:cs="Arial"/>
          <w:b/>
          <w:bCs/>
        </w:rPr>
      </w:pPr>
      <w:r w:rsidRPr="00847D84">
        <w:rPr>
          <w:rFonts w:cs="Arial"/>
          <w:b/>
          <w:bCs/>
        </w:rPr>
        <w:t>Osoby do kontaktu</w:t>
      </w:r>
    </w:p>
    <w:p w14:paraId="6C5B6259" w14:textId="77777777" w:rsidR="0038449B" w:rsidRPr="00951A3B" w:rsidRDefault="00EF2561" w:rsidP="1CE0768D">
      <w:pPr>
        <w:pStyle w:val="Tekstpodstawowy3"/>
        <w:numPr>
          <w:ilvl w:val="1"/>
          <w:numId w:val="25"/>
        </w:numPr>
        <w:spacing w:after="0" w:line="240" w:lineRule="auto"/>
        <w:ind w:left="567" w:hanging="567"/>
        <w:rPr>
          <w:rFonts w:cs="Arial"/>
          <w:sz w:val="22"/>
          <w:szCs w:val="22"/>
        </w:rPr>
      </w:pPr>
      <w:r w:rsidRPr="00244F41">
        <w:rPr>
          <w:rFonts w:cs="Arial"/>
          <w:sz w:val="22"/>
          <w:szCs w:val="22"/>
        </w:rPr>
        <w:t>W sprawach współpracy i realizacji ustaleń wynikających z postanowień niniejszej Umowy wyznacza się osoby:</w:t>
      </w:r>
    </w:p>
    <w:p w14:paraId="6C5B625A" w14:textId="77777777" w:rsidR="0038449B" w:rsidRPr="00951A3B" w:rsidRDefault="00EF2561" w:rsidP="1CE0768D">
      <w:pPr>
        <w:pStyle w:val="Tekstpodstawowy3"/>
        <w:numPr>
          <w:ilvl w:val="0"/>
          <w:numId w:val="6"/>
        </w:numPr>
        <w:tabs>
          <w:tab w:val="clear" w:pos="720"/>
          <w:tab w:val="num" w:pos="1134"/>
          <w:tab w:val="left" w:pos="3060"/>
        </w:tabs>
        <w:spacing w:after="0" w:line="240" w:lineRule="auto"/>
        <w:ind w:left="1134" w:hanging="567"/>
        <w:rPr>
          <w:rFonts w:cs="Arial"/>
          <w:sz w:val="22"/>
          <w:szCs w:val="22"/>
        </w:rPr>
      </w:pPr>
      <w:r>
        <w:rPr>
          <w:rFonts w:cs="Arial"/>
          <w:sz w:val="22"/>
          <w:szCs w:val="22"/>
        </w:rPr>
        <w:t>ze strony Wykonawcy</w:t>
      </w:r>
      <w:r w:rsidR="00521568" w:rsidRPr="00244F41">
        <w:rPr>
          <w:rFonts w:cs="Arial"/>
          <w:sz w:val="22"/>
          <w:szCs w:val="22"/>
        </w:rPr>
        <w:t xml:space="preserve">: </w:t>
      </w:r>
      <w:r w:rsidR="00737D3D" w:rsidRPr="00BC11AE">
        <w:rPr>
          <w:rFonts w:cs="Arial"/>
          <w:b/>
          <w:bCs/>
          <w:sz w:val="22"/>
          <w:szCs w:val="22"/>
        </w:rPr>
        <w:t>…………………………</w:t>
      </w:r>
      <w:r w:rsidR="006F202B">
        <w:rPr>
          <w:rFonts w:cs="Arial"/>
          <w:sz w:val="22"/>
          <w:szCs w:val="22"/>
        </w:rPr>
        <w:t xml:space="preserve"> </w:t>
      </w:r>
      <w:r w:rsidR="00521568" w:rsidRPr="00244F41">
        <w:rPr>
          <w:rFonts w:cs="Arial"/>
          <w:sz w:val="22"/>
          <w:szCs w:val="22"/>
        </w:rPr>
        <w:t xml:space="preserve">tel.  </w:t>
      </w:r>
      <w:r w:rsidR="00737D3D">
        <w:rPr>
          <w:rFonts w:cs="Arial"/>
          <w:sz w:val="22"/>
          <w:szCs w:val="22"/>
        </w:rPr>
        <w:t>………………….</w:t>
      </w:r>
      <w:r w:rsidR="0001739C">
        <w:rPr>
          <w:rFonts w:cs="Arial"/>
          <w:sz w:val="22"/>
          <w:szCs w:val="22"/>
        </w:rPr>
        <w:t xml:space="preserve">, mail: </w:t>
      </w:r>
      <w:r w:rsidR="00737D3D">
        <w:rPr>
          <w:rFonts w:cs="Arial"/>
          <w:sz w:val="22"/>
          <w:szCs w:val="22"/>
        </w:rPr>
        <w:t>…………………….</w:t>
      </w:r>
      <w:r w:rsidR="0001739C">
        <w:rPr>
          <w:rFonts w:cs="Arial"/>
          <w:sz w:val="22"/>
          <w:szCs w:val="22"/>
        </w:rPr>
        <w:t xml:space="preserve">, adres do korespondencji: </w:t>
      </w:r>
      <w:r w:rsidR="00737D3D">
        <w:rPr>
          <w:rFonts w:cs="Arial"/>
          <w:sz w:val="22"/>
          <w:szCs w:val="22"/>
        </w:rPr>
        <w:t>…………………………….</w:t>
      </w:r>
    </w:p>
    <w:p w14:paraId="6C5B625B" w14:textId="77777777" w:rsidR="0038449B" w:rsidRPr="0035574B" w:rsidRDefault="00EF2561" w:rsidP="1CE0768D">
      <w:pPr>
        <w:pStyle w:val="Tekstpodstawowy3"/>
        <w:numPr>
          <w:ilvl w:val="0"/>
          <w:numId w:val="6"/>
        </w:numPr>
        <w:tabs>
          <w:tab w:val="clear" w:pos="720"/>
          <w:tab w:val="num" w:pos="1134"/>
          <w:tab w:val="left" w:pos="3060"/>
        </w:tabs>
        <w:spacing w:after="0" w:line="240" w:lineRule="auto"/>
        <w:ind w:left="1134" w:hanging="567"/>
        <w:rPr>
          <w:rFonts w:cs="Arial"/>
          <w:sz w:val="22"/>
          <w:szCs w:val="22"/>
        </w:rPr>
      </w:pPr>
      <w:r>
        <w:rPr>
          <w:rFonts w:cs="Arial"/>
          <w:sz w:val="22"/>
          <w:szCs w:val="22"/>
        </w:rPr>
        <w:t>ze strony Zamawiającego</w:t>
      </w:r>
      <w:r w:rsidR="00521568" w:rsidRPr="00244F41">
        <w:rPr>
          <w:rFonts w:cs="Arial"/>
          <w:sz w:val="22"/>
          <w:szCs w:val="22"/>
        </w:rPr>
        <w:t xml:space="preserve">: </w:t>
      </w:r>
      <w:r w:rsidR="00737D3D" w:rsidRPr="00BC11AE">
        <w:rPr>
          <w:rFonts w:cs="Arial"/>
          <w:b/>
          <w:bCs/>
          <w:sz w:val="22"/>
          <w:szCs w:val="22"/>
        </w:rPr>
        <w:t>…………………….</w:t>
      </w:r>
      <w:r w:rsidR="006F202B">
        <w:rPr>
          <w:rFonts w:cs="Arial"/>
          <w:sz w:val="22"/>
          <w:szCs w:val="22"/>
        </w:rPr>
        <w:t xml:space="preserve"> </w:t>
      </w:r>
      <w:r w:rsidR="00521568" w:rsidRPr="00244F41">
        <w:rPr>
          <w:rFonts w:cs="Arial"/>
          <w:sz w:val="22"/>
          <w:szCs w:val="22"/>
        </w:rPr>
        <w:t xml:space="preserve">tel. </w:t>
      </w:r>
      <w:r w:rsidR="00737D3D">
        <w:rPr>
          <w:rFonts w:cs="Arial"/>
          <w:sz w:val="22"/>
          <w:szCs w:val="22"/>
        </w:rPr>
        <w:t>…………………..</w:t>
      </w:r>
      <w:r w:rsidR="0035574B">
        <w:rPr>
          <w:rFonts w:cs="Arial"/>
          <w:sz w:val="22"/>
          <w:szCs w:val="22"/>
        </w:rPr>
        <w:t xml:space="preserve"> </w:t>
      </w:r>
      <w:r w:rsidR="0001739C" w:rsidRPr="0035574B">
        <w:rPr>
          <w:rFonts w:cs="Arial"/>
          <w:sz w:val="22"/>
          <w:szCs w:val="22"/>
        </w:rPr>
        <w:t>mail:</w:t>
      </w:r>
      <w:r w:rsidR="0035574B" w:rsidRPr="0035574B">
        <w:rPr>
          <w:rFonts w:cs="Arial"/>
          <w:sz w:val="22"/>
          <w:szCs w:val="22"/>
        </w:rPr>
        <w:t xml:space="preserve"> </w:t>
      </w:r>
      <w:r w:rsidR="00737D3D">
        <w:rPr>
          <w:rFonts w:cs="Arial"/>
          <w:sz w:val="22"/>
          <w:szCs w:val="22"/>
        </w:rPr>
        <w:t>………………………</w:t>
      </w:r>
      <w:r w:rsidR="0001739C" w:rsidRPr="0035574B">
        <w:rPr>
          <w:rFonts w:cs="Arial"/>
          <w:sz w:val="22"/>
          <w:szCs w:val="22"/>
        </w:rPr>
        <w:t xml:space="preserve">,  adres do korespondencji: </w:t>
      </w:r>
      <w:r w:rsidR="00737D3D">
        <w:rPr>
          <w:rFonts w:cs="Arial"/>
          <w:sz w:val="22"/>
          <w:szCs w:val="22"/>
        </w:rPr>
        <w:t>………………………..</w:t>
      </w:r>
    </w:p>
    <w:p w14:paraId="6C5B625C" w14:textId="77777777" w:rsidR="006003EE" w:rsidRPr="00951A3B" w:rsidRDefault="00EF2561" w:rsidP="1CE0768D">
      <w:pPr>
        <w:pStyle w:val="Tekstpodstawowy3"/>
        <w:numPr>
          <w:ilvl w:val="0"/>
          <w:numId w:val="6"/>
        </w:numPr>
        <w:tabs>
          <w:tab w:val="clear" w:pos="720"/>
          <w:tab w:val="num" w:pos="1134"/>
          <w:tab w:val="left" w:pos="3060"/>
        </w:tabs>
        <w:spacing w:after="0" w:line="240" w:lineRule="auto"/>
        <w:ind w:left="1134" w:hanging="567"/>
        <w:rPr>
          <w:rFonts w:cs="Arial"/>
          <w:sz w:val="22"/>
          <w:szCs w:val="22"/>
        </w:rPr>
      </w:pPr>
      <w:r w:rsidRPr="00DE4ADF">
        <w:rPr>
          <w:rFonts w:cs="Arial"/>
          <w:sz w:val="22"/>
          <w:szCs w:val="22"/>
        </w:rPr>
        <w:t>osobą do kontaktu, co do sposobu realizacji zapisów określonych w „</w:t>
      </w:r>
      <w:r w:rsidR="00681F81" w:rsidRPr="00DE4ADF">
        <w:rPr>
          <w:rFonts w:cs="Arial"/>
          <w:sz w:val="22"/>
          <w:szCs w:val="22"/>
        </w:rPr>
        <w:t xml:space="preserve">Ogólnych </w:t>
      </w:r>
      <w:r w:rsidRPr="00DE4ADF">
        <w:rPr>
          <w:rFonts w:cs="Arial"/>
          <w:sz w:val="22"/>
          <w:szCs w:val="22"/>
        </w:rPr>
        <w:t>Zasadach Bezpieczeństwa QHSE dla Wykonawców</w:t>
      </w:r>
      <w:r>
        <w:rPr>
          <w:rFonts w:cs="Arial"/>
          <w:sz w:val="22"/>
          <w:szCs w:val="22"/>
        </w:rPr>
        <w:t xml:space="preserve"> </w:t>
      </w:r>
      <w:r w:rsidR="005D0A71" w:rsidRPr="00DE4ADF">
        <w:rPr>
          <w:rFonts w:cs="Arial"/>
          <w:sz w:val="22"/>
          <w:szCs w:val="22"/>
        </w:rPr>
        <w:t>Zespołu Oddziałów PGNiG ORLEN S</w:t>
      </w:r>
      <w:r>
        <w:rPr>
          <w:rFonts w:cs="Arial"/>
          <w:sz w:val="22"/>
          <w:szCs w:val="22"/>
        </w:rPr>
        <w:t>.</w:t>
      </w:r>
      <w:r w:rsidR="005D0A71" w:rsidRPr="00DE4ADF">
        <w:rPr>
          <w:rFonts w:cs="Arial"/>
          <w:sz w:val="22"/>
          <w:szCs w:val="22"/>
        </w:rPr>
        <w:t>A</w:t>
      </w:r>
      <w:r>
        <w:rPr>
          <w:rFonts w:cs="Arial"/>
          <w:sz w:val="22"/>
          <w:szCs w:val="22"/>
        </w:rPr>
        <w:t xml:space="preserve">.” </w:t>
      </w:r>
      <w:r w:rsidRPr="00DE4ADF">
        <w:rPr>
          <w:rFonts w:cs="Arial"/>
          <w:sz w:val="22"/>
          <w:szCs w:val="22"/>
        </w:rPr>
        <w:t>jest</w:t>
      </w:r>
      <w:r>
        <w:rPr>
          <w:rFonts w:cs="Arial"/>
          <w:sz w:val="22"/>
          <w:szCs w:val="22"/>
        </w:rPr>
        <w:t xml:space="preserve"> Kierownik Działu </w:t>
      </w:r>
      <w:r w:rsidRPr="00DE4ADF">
        <w:rPr>
          <w:rFonts w:cs="Arial"/>
          <w:sz w:val="22"/>
          <w:szCs w:val="22"/>
        </w:rPr>
        <w:t>System</w:t>
      </w:r>
      <w:r>
        <w:rPr>
          <w:rFonts w:cs="Arial"/>
          <w:sz w:val="22"/>
          <w:szCs w:val="22"/>
        </w:rPr>
        <w:t>ów</w:t>
      </w:r>
      <w:r w:rsidRPr="00DE4ADF">
        <w:rPr>
          <w:rFonts w:cs="Arial"/>
          <w:sz w:val="22"/>
          <w:szCs w:val="22"/>
        </w:rPr>
        <w:t xml:space="preserve"> Zarządzania </w:t>
      </w:r>
      <w:r>
        <w:rPr>
          <w:rFonts w:cs="Arial"/>
          <w:sz w:val="22"/>
          <w:szCs w:val="22"/>
        </w:rPr>
        <w:t xml:space="preserve">ISO i </w:t>
      </w:r>
      <w:r w:rsidRPr="00DE4ADF">
        <w:rPr>
          <w:rFonts w:cs="Arial"/>
          <w:sz w:val="22"/>
          <w:szCs w:val="22"/>
        </w:rPr>
        <w:t>QHSE</w:t>
      </w:r>
      <w:r>
        <w:rPr>
          <w:rFonts w:cs="Arial"/>
          <w:sz w:val="22"/>
          <w:szCs w:val="22"/>
        </w:rPr>
        <w:t xml:space="preserve"> w Sanoku</w:t>
      </w:r>
      <w:r w:rsidRPr="00DE4ADF">
        <w:rPr>
          <w:rFonts w:cs="Arial"/>
          <w:sz w:val="22"/>
          <w:szCs w:val="22"/>
        </w:rPr>
        <w:t>, tel. (13) 46 52 515, 662 189 865 e-mail: urszula.szetela@pgnig.pl</w:t>
      </w:r>
    </w:p>
    <w:p w14:paraId="6C5B625D" w14:textId="77777777" w:rsidR="0038449B" w:rsidRPr="00951A3B" w:rsidRDefault="00EF2561" w:rsidP="00EA7A79">
      <w:pPr>
        <w:pStyle w:val="Akapitzlist"/>
        <w:numPr>
          <w:ilvl w:val="0"/>
          <w:numId w:val="23"/>
        </w:numPr>
        <w:tabs>
          <w:tab w:val="clear" w:pos="357"/>
        </w:tabs>
        <w:ind w:left="567" w:hanging="567"/>
        <w:contextualSpacing w:val="0"/>
        <w:jc w:val="both"/>
        <w:rPr>
          <w:rFonts w:ascii="Arial" w:hAnsi="Arial" w:cs="Arial"/>
          <w:sz w:val="22"/>
          <w:szCs w:val="22"/>
        </w:rPr>
      </w:pPr>
      <w:r w:rsidRPr="00244F41">
        <w:rPr>
          <w:rFonts w:ascii="Arial" w:hAnsi="Arial" w:cs="Arial"/>
          <w:sz w:val="22"/>
          <w:szCs w:val="22"/>
        </w:rPr>
        <w:t>Podczas realizacji prac w rejonie działania Grup Likwidacji Infrastruktury Gorlice i Krosno,</w:t>
      </w:r>
      <w:r w:rsidRPr="1CE0768D">
        <w:rPr>
          <w:rFonts w:ascii="Arial" w:hAnsi="Arial" w:cs="Arial"/>
          <w:i/>
          <w:iCs/>
          <w:sz w:val="22"/>
          <w:szCs w:val="22"/>
        </w:rPr>
        <w:t xml:space="preserve"> </w:t>
      </w:r>
      <w:r w:rsidRPr="00244F41">
        <w:rPr>
          <w:rFonts w:ascii="Arial" w:hAnsi="Arial" w:cs="Arial"/>
          <w:sz w:val="22"/>
          <w:szCs w:val="22"/>
        </w:rPr>
        <w:t xml:space="preserve">odpowiedzialnymi za realizację Umowy i upoważnionymi do bieżącego </w:t>
      </w:r>
      <w:r w:rsidRPr="00847D84">
        <w:rPr>
          <w:rFonts w:ascii="Arial" w:hAnsi="Arial" w:cs="Arial"/>
          <w:sz w:val="22"/>
          <w:szCs w:val="22"/>
        </w:rPr>
        <w:t>zamawiania sprzętu upoważnieni są Kierownicy Grup Likwidacji Infrastruktury Krosno i Gorlice oraz ich zastępcy.</w:t>
      </w:r>
    </w:p>
    <w:p w14:paraId="6C5B625E" w14:textId="77777777" w:rsidR="00541867" w:rsidRDefault="00EF2561" w:rsidP="00EA7A79">
      <w:pPr>
        <w:pStyle w:val="Akapitzlist"/>
        <w:numPr>
          <w:ilvl w:val="0"/>
          <w:numId w:val="23"/>
        </w:numPr>
        <w:tabs>
          <w:tab w:val="clear" w:pos="357"/>
          <w:tab w:val="num" w:pos="567"/>
        </w:tabs>
        <w:ind w:left="567" w:hanging="567"/>
        <w:contextualSpacing w:val="0"/>
        <w:jc w:val="both"/>
        <w:rPr>
          <w:rFonts w:ascii="Arial" w:hAnsi="Arial" w:cs="Arial"/>
          <w:sz w:val="22"/>
          <w:szCs w:val="22"/>
        </w:rPr>
      </w:pPr>
      <w:r w:rsidRPr="00847D84">
        <w:rPr>
          <w:rFonts w:ascii="Arial" w:hAnsi="Arial" w:cs="Arial"/>
          <w:sz w:val="22"/>
          <w:szCs w:val="22"/>
        </w:rPr>
        <w:t>Zmiana osób lub danych teleadresowych wymienionych w ust. 1 nie wymaga zmiany Umowy, pod warunkiem powiadomienia drugiej Strony o zmianach osobowych co najmniej za pośrednictwem poczty e-mail.</w:t>
      </w:r>
    </w:p>
    <w:p w14:paraId="6C5B625F" w14:textId="77777777" w:rsidR="00C318C8" w:rsidRPr="00130FD4" w:rsidRDefault="00C318C8">
      <w:pPr>
        <w:rPr>
          <w:rFonts w:cs="Arial"/>
          <w:szCs w:val="22"/>
        </w:rPr>
      </w:pPr>
    </w:p>
    <w:p w14:paraId="6C5B6260" w14:textId="77777777" w:rsidR="0038449B" w:rsidRPr="00951A3B" w:rsidRDefault="00EF2561" w:rsidP="00EA7A79">
      <w:pPr>
        <w:spacing w:line="240" w:lineRule="auto"/>
        <w:jc w:val="center"/>
        <w:rPr>
          <w:rFonts w:cs="Arial"/>
          <w:b/>
          <w:bCs/>
        </w:rPr>
      </w:pPr>
      <w:r w:rsidRPr="00847D84">
        <w:rPr>
          <w:rFonts w:cs="Arial"/>
          <w:b/>
          <w:bCs/>
        </w:rPr>
        <w:t>§ 12</w:t>
      </w:r>
    </w:p>
    <w:p w14:paraId="6C5B6261" w14:textId="77777777" w:rsidR="0038449B" w:rsidRPr="00951A3B" w:rsidRDefault="00EF2561" w:rsidP="00EA7A79">
      <w:pPr>
        <w:spacing w:line="240" w:lineRule="auto"/>
        <w:jc w:val="center"/>
        <w:rPr>
          <w:rFonts w:cs="Arial"/>
          <w:b/>
          <w:bCs/>
        </w:rPr>
      </w:pPr>
      <w:r w:rsidRPr="00847D84">
        <w:rPr>
          <w:rFonts w:cs="Arial"/>
          <w:b/>
          <w:bCs/>
        </w:rPr>
        <w:t>Termin realizacji umowy</w:t>
      </w:r>
      <w:r w:rsidR="00801E6F">
        <w:rPr>
          <w:rFonts w:cs="Arial"/>
          <w:b/>
          <w:bCs/>
        </w:rPr>
        <w:t xml:space="preserve"> i prawo Opcji</w:t>
      </w:r>
    </w:p>
    <w:p w14:paraId="6C5B6262" w14:textId="77777777" w:rsidR="00801E6F" w:rsidRPr="00130FD4" w:rsidRDefault="00EF2561" w:rsidP="1CE0768D">
      <w:pPr>
        <w:numPr>
          <w:ilvl w:val="0"/>
          <w:numId w:val="22"/>
        </w:numPr>
        <w:spacing w:line="240" w:lineRule="auto"/>
        <w:ind w:left="567" w:hanging="567"/>
        <w:rPr>
          <w:rFonts w:cs="Arial"/>
        </w:rPr>
      </w:pPr>
      <w:r w:rsidRPr="00847D84">
        <w:rPr>
          <w:rFonts w:cs="Arial"/>
        </w:rPr>
        <w:lastRenderedPageBreak/>
        <w:t xml:space="preserve">Umowa zostaje zawarta na czas określony, tj. </w:t>
      </w:r>
      <w:r w:rsidRPr="00BC11AE">
        <w:rPr>
          <w:rFonts w:cs="Arial"/>
          <w:b/>
          <w:bCs/>
        </w:rPr>
        <w:t>od dnia zawarcia do dnia 31.12.202</w:t>
      </w:r>
      <w:r w:rsidR="001C0B57">
        <w:rPr>
          <w:rFonts w:cs="Arial"/>
          <w:b/>
          <w:bCs/>
        </w:rPr>
        <w:t>6</w:t>
      </w:r>
      <w:r w:rsidRPr="00BC11AE">
        <w:rPr>
          <w:rFonts w:cs="Arial"/>
          <w:b/>
          <w:bCs/>
        </w:rPr>
        <w:t xml:space="preserve"> r. lub do wyczerpania kwoty</w:t>
      </w:r>
      <w:r w:rsidRPr="00847D84">
        <w:rPr>
          <w:rFonts w:cs="Arial"/>
        </w:rPr>
        <w:t xml:space="preserve"> określonej w § 7 ust. 6 niniejszej Umowy jeżeli zdarzenie to nastąpi wcześniej. </w:t>
      </w:r>
    </w:p>
    <w:p w14:paraId="6C5B6263" w14:textId="42E5720D" w:rsidR="00B561A7" w:rsidRPr="00130FD4" w:rsidRDefault="00EF2561" w:rsidP="1CE0768D">
      <w:pPr>
        <w:numPr>
          <w:ilvl w:val="0"/>
          <w:numId w:val="22"/>
        </w:numPr>
        <w:spacing w:line="240" w:lineRule="auto"/>
        <w:ind w:left="567" w:hanging="567"/>
        <w:rPr>
          <w:rFonts w:cs="Arial"/>
        </w:rPr>
      </w:pPr>
      <w:r w:rsidRPr="000B38C6">
        <w:rPr>
          <w:rFonts w:cs="Arial"/>
        </w:rPr>
        <w:t>W przypadku niewykorzystania w całości środków, o których mowa w § 7 ust.6, w wyżej podanym okresie Zamawiający zastrzega sobie prawo do jednostronnego wydłużenia terminu wykonywania Umowy o wskazany okres (Opcja), przy czym łącznie nie dłużej niż o dodatkowe 6 miesięcy tj</w:t>
      </w:r>
      <w:r w:rsidR="00E546DC" w:rsidRPr="000B38C6">
        <w:rPr>
          <w:rFonts w:cs="Arial"/>
        </w:rPr>
        <w:t>.</w:t>
      </w:r>
      <w:r w:rsidRPr="00B50065">
        <w:rPr>
          <w:rFonts w:cs="Arial"/>
        </w:rPr>
        <w:t xml:space="preserve"> </w:t>
      </w:r>
      <w:r w:rsidR="00E546DC" w:rsidRPr="00BC24E8">
        <w:rPr>
          <w:rFonts w:cs="Arial"/>
        </w:rPr>
        <w:t xml:space="preserve">nie dłużej niż </w:t>
      </w:r>
      <w:r w:rsidRPr="00BC24E8">
        <w:rPr>
          <w:rFonts w:cs="Arial"/>
        </w:rPr>
        <w:t>do dnia 30 czerwca 202</w:t>
      </w:r>
      <w:r w:rsidR="00FA7C33">
        <w:rPr>
          <w:rFonts w:cs="Arial"/>
        </w:rPr>
        <w:t>7</w:t>
      </w:r>
      <w:r w:rsidRPr="00BC24E8">
        <w:rPr>
          <w:rFonts w:cs="Arial"/>
        </w:rPr>
        <w:t xml:space="preserve"> roku</w:t>
      </w:r>
      <w:r w:rsidRPr="00E22374">
        <w:rPr>
          <w:rFonts w:cs="Arial"/>
        </w:rPr>
        <w:t>, przy założeniu, że Umowa będzie trwała nie dłużej niż do dnia wyczerpania środków, które Zamawiający przewidział na rea</w:t>
      </w:r>
      <w:r w:rsidRPr="00951A3B">
        <w:rPr>
          <w:rFonts w:cs="Arial"/>
        </w:rPr>
        <w:t>lizację Zamówienia, o których mowa w § 7 ust.</w:t>
      </w:r>
      <w:r w:rsidR="00EA7A79">
        <w:rPr>
          <w:rFonts w:cs="Arial"/>
        </w:rPr>
        <w:t xml:space="preserve"> </w:t>
      </w:r>
      <w:r w:rsidRPr="00951A3B">
        <w:rPr>
          <w:rFonts w:cs="Arial"/>
        </w:rPr>
        <w:t xml:space="preserve">6 Umowy, w zależności od tego, co nastąpi szybciej. O skorzystaniu z Opcji Zamawiający powiadomi Wykonawcę pisemnie lub w postaci elektronicznej na zasadach wskazanych w art. 77² Kodeksu cywilnego pod rygorem nieważności. Zamawiający może skorzystać z prawa Opcji poprzez złożenie oświadczenia nie później niż do końca terminu obowiązywania Umowy podanego w ust.1 w tym również w razie jego przedłużenia na mocy wcześniejszych oświadczeń o skorzystaniu z prawa opcji. Prawo skorzystania przez Zamawiającego z Opcji nie wymaga dodatkowej zgody Wykonawcy i wywiera skutek z dniem złożenia oświadczenia o skorzystaniu z prawa opcji. </w:t>
      </w:r>
      <w:r w:rsidRPr="00951A3B">
        <w:rPr>
          <w:rFonts w:eastAsia="Courier New" w:cs="Arial"/>
          <w:lang w:bidi="pl-PL"/>
        </w:rPr>
        <w:t xml:space="preserve">W celu uniknięcia wszelkich wątpliwości Strony uzgadniają, że skorzystanie z prawa opcji stanowi jedynie uprawienie Zamawiającego - </w:t>
      </w:r>
      <w:r w:rsidRPr="00951A3B">
        <w:rPr>
          <w:rFonts w:cs="Arial"/>
        </w:rPr>
        <w:t>Skorzystanie przez Zamawiającego z takiego prawa nie oznacza nienależytego wykonania Umowy, jak również nie może stanowić podstawy jakichkolwiek roszczeń Wykonawcy.</w:t>
      </w:r>
      <w:r w:rsidRPr="00951A3B">
        <w:rPr>
          <w:rFonts w:eastAsia="Courier New" w:cs="Arial"/>
          <w:lang w:bidi="pl-PL"/>
        </w:rPr>
        <w:t xml:space="preserve"> W przypadku nie skorzystania przez Zamawiającego z prawa opcji Wykonawcy nie przysługują żadne roszczenia wobec Zamawiającego z tego tytułu, w szczególności Wykonawcy nie przysługuje w tym przypadku roszczenie z tytułu niewykonania lub nienależytego wykonania Umowy.</w:t>
      </w:r>
      <w:r w:rsidRPr="00951A3B">
        <w:rPr>
          <w:rFonts w:cs="Arial"/>
        </w:rPr>
        <w:t xml:space="preserve"> </w:t>
      </w:r>
      <w:r w:rsidRPr="00951A3B">
        <w:rPr>
          <w:rFonts w:eastAsia="Courier New" w:cs="Arial"/>
          <w:lang w:bidi="pl-PL"/>
        </w:rPr>
        <w:t xml:space="preserve">Prawo opcji jest podzielne. Zamawiający może z niego skorzystać w całości lub w części kilkukrotnie, </w:t>
      </w:r>
      <w:r w:rsidRPr="00951A3B">
        <w:rPr>
          <w:rFonts w:cs="Arial"/>
        </w:rPr>
        <w:t xml:space="preserve">w granicach opisanych </w:t>
      </w:r>
      <w:r w:rsidR="00951A3B">
        <w:rPr>
          <w:rFonts w:cs="Arial"/>
        </w:rPr>
        <w:br/>
      </w:r>
      <w:r w:rsidRPr="00951A3B">
        <w:rPr>
          <w:rFonts w:cs="Arial"/>
        </w:rPr>
        <w:t xml:space="preserve">w niniejszym ust.2. </w:t>
      </w:r>
    </w:p>
    <w:p w14:paraId="6C5B6264" w14:textId="77777777" w:rsidR="0038449B" w:rsidRPr="00130FD4" w:rsidRDefault="00EF2561" w:rsidP="1CE0768D">
      <w:pPr>
        <w:numPr>
          <w:ilvl w:val="0"/>
          <w:numId w:val="22"/>
        </w:numPr>
        <w:spacing w:line="240" w:lineRule="auto"/>
        <w:ind w:left="567" w:hanging="567"/>
        <w:rPr>
          <w:rFonts w:cs="Arial"/>
        </w:rPr>
      </w:pPr>
      <w:r w:rsidRPr="00951A3B">
        <w:rPr>
          <w:rFonts w:cs="Arial"/>
        </w:rPr>
        <w:t xml:space="preserve">Zamawiający przewiduje przedłużenie istniejącego zabezpieczenia należytego wykonania Umowy w związku ze skorzystaniem z prawa Opcji opisanej w ust. 1, w związku z czym </w:t>
      </w:r>
      <w:r w:rsidR="00951A3B">
        <w:rPr>
          <w:rFonts w:cs="Arial"/>
        </w:rPr>
        <w:br/>
      </w:r>
      <w:r w:rsidRPr="00951A3B">
        <w:rPr>
          <w:rFonts w:cs="Arial"/>
        </w:rPr>
        <w:t>w razie, gdy zabezpieczen</w:t>
      </w:r>
      <w:r w:rsidR="00B561A7" w:rsidRPr="00951A3B">
        <w:rPr>
          <w:rFonts w:cs="Arial"/>
        </w:rPr>
        <w:t>iem jest gwarancja opisana w § 10 ust.1</w:t>
      </w:r>
      <w:r w:rsidRPr="00951A3B">
        <w:rPr>
          <w:rFonts w:cs="Arial"/>
        </w:rPr>
        <w:t xml:space="preserve"> lit. a), Wykonawca jest zobowiązany przedłożyć aneks do gwarancji lub nową gwarancję obejmującą okres wydłużony w związku ze skorzystaniem z prawa opcji, a gdy zabezpieczeniem jest wpłata ś</w:t>
      </w:r>
      <w:r w:rsidR="00B561A7" w:rsidRPr="00951A3B">
        <w:rPr>
          <w:rFonts w:cs="Arial"/>
        </w:rPr>
        <w:t>rodków pieniężnych zgodnie z § 10</w:t>
      </w:r>
      <w:r w:rsidRPr="00951A3B">
        <w:rPr>
          <w:rFonts w:cs="Arial"/>
        </w:rPr>
        <w:t xml:space="preserve"> ust. 2 lit. b), termin ich zwrotu odpowiednio się wydłuża. </w:t>
      </w:r>
    </w:p>
    <w:p w14:paraId="6C5B6265" w14:textId="77777777" w:rsidR="0038449B" w:rsidRPr="00E22374" w:rsidRDefault="00EF2561" w:rsidP="00EA7A79">
      <w:pPr>
        <w:numPr>
          <w:ilvl w:val="0"/>
          <w:numId w:val="22"/>
        </w:numPr>
        <w:spacing w:line="240" w:lineRule="auto"/>
        <w:ind w:left="567" w:hanging="567"/>
        <w:rPr>
          <w:rFonts w:cs="Arial"/>
        </w:rPr>
      </w:pPr>
      <w:r w:rsidRPr="00EC0F2D">
        <w:rPr>
          <w:rFonts w:cs="Arial"/>
        </w:rPr>
        <w:t>Umowa może być rozwiązana w każdym czasie na mocy porozumienia Stron.</w:t>
      </w:r>
    </w:p>
    <w:p w14:paraId="6C5B6266" w14:textId="77777777" w:rsidR="0038449B" w:rsidRPr="00E22374" w:rsidRDefault="00EF2561" w:rsidP="00EA7A79">
      <w:pPr>
        <w:numPr>
          <w:ilvl w:val="0"/>
          <w:numId w:val="22"/>
        </w:numPr>
        <w:spacing w:line="240" w:lineRule="auto"/>
        <w:ind w:left="567" w:hanging="567"/>
        <w:rPr>
          <w:rFonts w:cs="Arial"/>
        </w:rPr>
      </w:pPr>
      <w:r w:rsidRPr="00EC0F2D">
        <w:rPr>
          <w:rFonts w:cs="Arial"/>
        </w:rPr>
        <w:t>Z</w:t>
      </w:r>
      <w:r w:rsidR="00E63DB8">
        <w:rPr>
          <w:rFonts w:cs="Arial"/>
        </w:rPr>
        <w:t>amawiającemu</w:t>
      </w:r>
      <w:r w:rsidRPr="00EC0F2D">
        <w:rPr>
          <w:rFonts w:cs="Arial"/>
        </w:rPr>
        <w:t xml:space="preserve"> przysługuje prawo </w:t>
      </w:r>
      <w:r w:rsidR="002A0D90">
        <w:rPr>
          <w:rFonts w:cs="Arial"/>
        </w:rPr>
        <w:t>wypowiedzenia</w:t>
      </w:r>
      <w:r w:rsidRPr="00EC0F2D">
        <w:rPr>
          <w:rFonts w:cs="Arial"/>
        </w:rPr>
        <w:t xml:space="preserve"> niniejszej Umowy ze skutkiem natychmiastowym bez zachowania okresu wypowiedzenia w przypadku naruszeń postanowień Umowy przez </w:t>
      </w:r>
      <w:r w:rsidR="00E63DB8">
        <w:rPr>
          <w:rFonts w:cs="Arial"/>
        </w:rPr>
        <w:t>Wykonawcę</w:t>
      </w:r>
      <w:r w:rsidRPr="00EC0F2D">
        <w:rPr>
          <w:rFonts w:cs="Arial"/>
        </w:rPr>
        <w:t xml:space="preserve"> i niezaprzestania tych naruszeń w dodatkowym </w:t>
      </w:r>
      <w:r w:rsidRPr="00244F41">
        <w:rPr>
          <w:rFonts w:cs="Arial"/>
          <w:szCs w:val="22"/>
        </w:rPr>
        <w:br/>
      </w:r>
      <w:r w:rsidRPr="00847D84">
        <w:rPr>
          <w:rFonts w:cs="Arial"/>
        </w:rPr>
        <w:t xml:space="preserve">3–dniowym terminie wyznaczonym </w:t>
      </w:r>
      <w:r w:rsidR="00E63DB8">
        <w:rPr>
          <w:rFonts w:cs="Arial"/>
        </w:rPr>
        <w:t>Wykonawcy</w:t>
      </w:r>
      <w:r w:rsidRPr="00847D84">
        <w:rPr>
          <w:rFonts w:cs="Arial"/>
        </w:rPr>
        <w:t xml:space="preserve"> przez Z</w:t>
      </w:r>
      <w:r w:rsidR="00E63DB8">
        <w:rPr>
          <w:rFonts w:cs="Arial"/>
        </w:rPr>
        <w:t>amawiającego</w:t>
      </w:r>
      <w:r w:rsidRPr="00847D84">
        <w:rPr>
          <w:rFonts w:cs="Arial"/>
        </w:rPr>
        <w:t xml:space="preserve"> w wezwaniu do zaniechania naruszeń oraz w przypadku nieprzystąpienia do realizacji zamówionych prac, </w:t>
      </w:r>
      <w:r w:rsidRPr="00244F41">
        <w:rPr>
          <w:rFonts w:cs="Arial"/>
          <w:szCs w:val="22"/>
        </w:rPr>
        <w:br/>
      </w:r>
      <w:r w:rsidRPr="00847D84">
        <w:rPr>
          <w:rFonts w:cs="Arial"/>
        </w:rPr>
        <w:t>w terminie zgodnym z § 5 ust. 2</w:t>
      </w:r>
      <w:r w:rsidR="00B561A7">
        <w:rPr>
          <w:rFonts w:cs="Arial"/>
        </w:rPr>
        <w:t xml:space="preserve">. </w:t>
      </w:r>
      <w:r w:rsidRPr="00847D84">
        <w:rPr>
          <w:rFonts w:cs="Arial"/>
        </w:rPr>
        <w:t xml:space="preserve"> </w:t>
      </w:r>
    </w:p>
    <w:p w14:paraId="6C5B6267" w14:textId="77777777" w:rsidR="004F62C2" w:rsidRPr="00E22374" w:rsidRDefault="00EF2561" w:rsidP="00EA7A79">
      <w:pPr>
        <w:numPr>
          <w:ilvl w:val="0"/>
          <w:numId w:val="22"/>
        </w:numPr>
        <w:spacing w:line="240" w:lineRule="auto"/>
        <w:ind w:left="567" w:hanging="567"/>
        <w:rPr>
          <w:rFonts w:cs="Arial"/>
        </w:rPr>
      </w:pPr>
      <w:r w:rsidRPr="000B38C6">
        <w:rPr>
          <w:rFonts w:cs="Arial"/>
        </w:rPr>
        <w:t>Z</w:t>
      </w:r>
      <w:r w:rsidR="00E63DB8" w:rsidRPr="000B38C6">
        <w:rPr>
          <w:rFonts w:cs="Arial"/>
        </w:rPr>
        <w:t>amawiającemu</w:t>
      </w:r>
      <w:r w:rsidRPr="000B38C6">
        <w:rPr>
          <w:rFonts w:cs="Arial"/>
        </w:rPr>
        <w:t xml:space="preserve"> przysługuje prawo </w:t>
      </w:r>
      <w:r w:rsidR="002A0D90">
        <w:rPr>
          <w:rFonts w:cs="Arial"/>
        </w:rPr>
        <w:t>wypowiedzenia</w:t>
      </w:r>
      <w:r w:rsidRPr="000B38C6">
        <w:rPr>
          <w:rFonts w:cs="Arial"/>
        </w:rPr>
        <w:t xml:space="preserve"> niniejszej Umowy, z zachowaniem jednomiesięcznego okresu wypowiedzenia</w:t>
      </w:r>
      <w:r w:rsidR="00C13ABA" w:rsidRPr="000B38C6">
        <w:rPr>
          <w:rFonts w:cs="Arial"/>
        </w:rPr>
        <w:t xml:space="preserve"> z ważnych powodów opisanych w art. 746 § 3 Kodeksu cywilnego innych niż opisane w ust. </w:t>
      </w:r>
      <w:r w:rsidRPr="000B38C6">
        <w:rPr>
          <w:rFonts w:cs="Arial"/>
        </w:rPr>
        <w:t>5</w:t>
      </w:r>
      <w:r w:rsidR="00C13ABA" w:rsidRPr="000B38C6">
        <w:rPr>
          <w:rFonts w:cs="Arial"/>
        </w:rPr>
        <w:t xml:space="preserve"> powyżej. Za ważny powód uprawniaj</w:t>
      </w:r>
      <w:r w:rsidR="00115ACD" w:rsidRPr="000B38C6">
        <w:rPr>
          <w:rFonts w:cs="Arial"/>
        </w:rPr>
        <w:t>ący Z</w:t>
      </w:r>
      <w:r w:rsidR="00E63DB8" w:rsidRPr="000B38C6">
        <w:rPr>
          <w:rFonts w:cs="Arial"/>
        </w:rPr>
        <w:t>amawiającego</w:t>
      </w:r>
      <w:r w:rsidR="00C13ABA" w:rsidRPr="000B38C6">
        <w:rPr>
          <w:rFonts w:cs="Arial"/>
        </w:rPr>
        <w:t xml:space="preserve"> do rozwiązania Umowy w powyższym trybie Strony zgodnie uznają</w:t>
      </w:r>
      <w:r w:rsidR="00B561A7" w:rsidRPr="000B38C6">
        <w:rPr>
          <w:rFonts w:cs="Arial"/>
        </w:rPr>
        <w:t xml:space="preserve"> </w:t>
      </w:r>
      <w:r w:rsidR="00951A3B">
        <w:rPr>
          <w:rFonts w:cs="Arial"/>
        </w:rPr>
        <w:br/>
      </w:r>
      <w:r w:rsidR="00B561A7" w:rsidRPr="000B38C6">
        <w:rPr>
          <w:rFonts w:cs="Arial"/>
        </w:rPr>
        <w:t>w szczególności</w:t>
      </w:r>
      <w:r w:rsidR="00C13ABA" w:rsidRPr="000B38C6">
        <w:rPr>
          <w:rFonts w:cs="Arial"/>
        </w:rPr>
        <w:t>:</w:t>
      </w:r>
    </w:p>
    <w:p w14:paraId="6C5B6268" w14:textId="77777777" w:rsidR="004F62C2" w:rsidRPr="00951A3B" w:rsidRDefault="00EF2561" w:rsidP="00EA7A79">
      <w:pPr>
        <w:pStyle w:val="Akapitzlist"/>
        <w:numPr>
          <w:ilvl w:val="2"/>
          <w:numId w:val="27"/>
        </w:numPr>
        <w:ind w:left="992" w:hanging="425"/>
        <w:contextualSpacing w:val="0"/>
        <w:jc w:val="both"/>
        <w:rPr>
          <w:rFonts w:ascii="Arial" w:hAnsi="Arial" w:cs="Arial"/>
          <w:sz w:val="22"/>
          <w:szCs w:val="22"/>
        </w:rPr>
      </w:pPr>
      <w:r w:rsidRPr="00951A3B">
        <w:rPr>
          <w:rFonts w:ascii="Arial" w:hAnsi="Arial" w:cs="Arial"/>
          <w:sz w:val="22"/>
          <w:szCs w:val="22"/>
        </w:rPr>
        <w:t xml:space="preserve">przeniesienie całości lub zorganizowanej części przedsiębiorstwa Zamawiającego, </w:t>
      </w:r>
      <w:r w:rsidR="00951A3B">
        <w:rPr>
          <w:rFonts w:ascii="Arial" w:hAnsi="Arial" w:cs="Arial"/>
          <w:sz w:val="22"/>
          <w:szCs w:val="22"/>
        </w:rPr>
        <w:br/>
      </w:r>
      <w:r w:rsidRPr="00951A3B">
        <w:rPr>
          <w:rFonts w:ascii="Arial" w:hAnsi="Arial" w:cs="Arial"/>
          <w:sz w:val="22"/>
          <w:szCs w:val="22"/>
        </w:rPr>
        <w:t xml:space="preserve">z działalnością której związana jest niniejsza Umowa, na spółkę zależną od Zamawiającego w rozumieniu art. 4 § 1 pkt.4 Kodeksu spółek handlowych lub, </w:t>
      </w:r>
    </w:p>
    <w:p w14:paraId="6C5B6269" w14:textId="77777777" w:rsidR="004F62C2" w:rsidRPr="00951A3B" w:rsidRDefault="00EF2561" w:rsidP="00EA7A79">
      <w:pPr>
        <w:pStyle w:val="Akapitzlist"/>
        <w:numPr>
          <w:ilvl w:val="2"/>
          <w:numId w:val="27"/>
        </w:numPr>
        <w:ind w:left="992" w:hanging="425"/>
        <w:contextualSpacing w:val="0"/>
        <w:jc w:val="both"/>
        <w:rPr>
          <w:rFonts w:ascii="Arial" w:hAnsi="Arial" w:cs="Arial"/>
          <w:sz w:val="22"/>
          <w:szCs w:val="22"/>
        </w:rPr>
      </w:pPr>
      <w:r w:rsidRPr="00951A3B">
        <w:rPr>
          <w:rFonts w:ascii="Arial" w:hAnsi="Arial" w:cs="Arial"/>
          <w:sz w:val="22"/>
          <w:szCs w:val="22"/>
        </w:rPr>
        <w:t xml:space="preserve">podział spółki Zamawiającego. </w:t>
      </w:r>
    </w:p>
    <w:p w14:paraId="6C5B626A" w14:textId="77777777" w:rsidR="004F62C2" w:rsidRPr="00E22374" w:rsidRDefault="00EF2561" w:rsidP="00EA7A79">
      <w:pPr>
        <w:spacing w:line="240" w:lineRule="auto"/>
        <w:ind w:left="567"/>
        <w:rPr>
          <w:rFonts w:cs="Arial"/>
        </w:rPr>
      </w:pPr>
      <w:r w:rsidRPr="000B38C6">
        <w:rPr>
          <w:rFonts w:cs="Arial"/>
        </w:rPr>
        <w:t xml:space="preserve">Dla uniknięcia wątpliwości Strony ustalają, ze w/w okoliczności opisane pod lit. a) – c), </w:t>
      </w:r>
      <w:r w:rsidR="00951A3B">
        <w:rPr>
          <w:rFonts w:cs="Arial"/>
        </w:rPr>
        <w:br/>
      </w:r>
      <w:r w:rsidRPr="000B38C6">
        <w:rPr>
          <w:rFonts w:cs="Arial"/>
        </w:rPr>
        <w:t xml:space="preserve">w żadnym wypadku nie stanowią podstawy do wypowiedzenia umowy przez Wykonawcę. </w:t>
      </w:r>
    </w:p>
    <w:p w14:paraId="6C5B626B" w14:textId="77777777" w:rsidR="004F62C2" w:rsidRPr="00951A3B" w:rsidRDefault="00EF2561" w:rsidP="00EA7A79">
      <w:pPr>
        <w:spacing w:line="240" w:lineRule="auto"/>
        <w:ind w:left="567" w:hanging="567"/>
        <w:rPr>
          <w:rFonts w:cs="Arial"/>
          <w:color w:val="FF0000"/>
        </w:rPr>
      </w:pPr>
      <w:r>
        <w:rPr>
          <w:rFonts w:cs="Arial"/>
        </w:rPr>
        <w:lastRenderedPageBreak/>
        <w:t>7.</w:t>
      </w:r>
      <w:r>
        <w:rPr>
          <w:rFonts w:cs="Arial"/>
        </w:rPr>
        <w:tab/>
      </w:r>
      <w:r w:rsidRPr="00513FB9">
        <w:rPr>
          <w:rFonts w:cs="Arial"/>
        </w:rPr>
        <w:t>Wykonawca może rozwiązać Umowę wyłącznie za wypowiedzeniem i jedynie z ważnych powodów, rozumieniu w art. 746 § 3 Kodeksu cywilnego, z zachowaniem 6 - miesięcznego okresu wypowiedzenia, ze skutkiem na koniec miesiąca kalendarzowego.</w:t>
      </w:r>
      <w:r w:rsidRPr="00243A77">
        <w:rPr>
          <w:rFonts w:cs="Arial"/>
          <w:color w:val="FF0000"/>
        </w:rPr>
        <w:t xml:space="preserve"> </w:t>
      </w:r>
    </w:p>
    <w:p w14:paraId="6C5B626C" w14:textId="77777777" w:rsidR="0038449B" w:rsidRPr="00E22374" w:rsidRDefault="00EF2561" w:rsidP="00EA7A79">
      <w:pPr>
        <w:spacing w:line="240" w:lineRule="auto"/>
        <w:ind w:left="567" w:hanging="567"/>
        <w:rPr>
          <w:rFonts w:cs="Arial"/>
        </w:rPr>
      </w:pPr>
      <w:r w:rsidRPr="00951A3B">
        <w:rPr>
          <w:rFonts w:cs="Arial"/>
        </w:rPr>
        <w:t>8.</w:t>
      </w:r>
      <w:r w:rsidRPr="00951A3B">
        <w:rPr>
          <w:rFonts w:cs="Arial"/>
        </w:rPr>
        <w:tab/>
        <w:t xml:space="preserve">Oświadczenie o rozwiązaniu umowy (odstąpieniu, wypowiedzeniu) </w:t>
      </w:r>
      <w:r>
        <w:rPr>
          <w:rFonts w:cs="Arial"/>
        </w:rPr>
        <w:t>wymaga f</w:t>
      </w:r>
      <w:r w:rsidR="008C0514" w:rsidRPr="00DE4ADF">
        <w:rPr>
          <w:rFonts w:cs="Arial"/>
        </w:rPr>
        <w:t>orm</w:t>
      </w:r>
      <w:r>
        <w:rPr>
          <w:rFonts w:cs="Arial"/>
        </w:rPr>
        <w:t>y</w:t>
      </w:r>
      <w:r w:rsidR="008C0514" w:rsidRPr="00DE4ADF">
        <w:rPr>
          <w:rFonts w:cs="Arial"/>
        </w:rPr>
        <w:t xml:space="preserve"> pisemnej</w:t>
      </w:r>
      <w:r w:rsidR="00C13ABA" w:rsidRPr="00DE4ADF">
        <w:rPr>
          <w:rFonts w:cs="Arial"/>
        </w:rPr>
        <w:t xml:space="preserve"> lub w postaci elektronicznej na zasadach wskazanych w art. 77² Kodeksu cywilnego</w:t>
      </w:r>
      <w:r>
        <w:rPr>
          <w:rFonts w:cs="Arial"/>
        </w:rPr>
        <w:t xml:space="preserve">, pod rygorem nieważności. </w:t>
      </w:r>
      <w:r w:rsidR="00C13ABA" w:rsidRPr="00DE4ADF">
        <w:rPr>
          <w:rFonts w:cs="Arial"/>
        </w:rPr>
        <w:t>Oświadczenie to musi zawierać uzasadnienie</w:t>
      </w:r>
      <w:r w:rsidR="008C0514" w:rsidRPr="00DE4ADF">
        <w:rPr>
          <w:rFonts w:cs="Arial"/>
        </w:rPr>
        <w:t>.</w:t>
      </w:r>
    </w:p>
    <w:p w14:paraId="6C5B626D" w14:textId="77777777" w:rsidR="00C13ABA" w:rsidRDefault="00C13ABA" w:rsidP="00EA7A79">
      <w:pPr>
        <w:spacing w:line="240" w:lineRule="auto"/>
        <w:rPr>
          <w:rFonts w:cs="Arial"/>
          <w:b/>
          <w:bCs/>
        </w:rPr>
      </w:pPr>
    </w:p>
    <w:p w14:paraId="6C5B626E" w14:textId="77777777" w:rsidR="0038449B" w:rsidRPr="00951A3B" w:rsidRDefault="00EF2561" w:rsidP="00EA7A79">
      <w:pPr>
        <w:spacing w:line="240" w:lineRule="auto"/>
        <w:jc w:val="center"/>
        <w:rPr>
          <w:rFonts w:cs="Arial"/>
          <w:b/>
          <w:bCs/>
        </w:rPr>
      </w:pPr>
      <w:r w:rsidRPr="00EC0F2D">
        <w:rPr>
          <w:rFonts w:cs="Arial"/>
          <w:b/>
          <w:bCs/>
        </w:rPr>
        <w:t>§13</w:t>
      </w:r>
    </w:p>
    <w:p w14:paraId="6C5B626F" w14:textId="77777777" w:rsidR="0038449B" w:rsidRPr="00951A3B" w:rsidRDefault="00EF2561" w:rsidP="00EA7A79">
      <w:pPr>
        <w:spacing w:line="240" w:lineRule="auto"/>
        <w:jc w:val="center"/>
        <w:rPr>
          <w:rFonts w:cs="Arial"/>
          <w:b/>
          <w:bCs/>
        </w:rPr>
      </w:pPr>
      <w:r w:rsidRPr="00847D84">
        <w:rPr>
          <w:rFonts w:cs="Arial"/>
          <w:b/>
          <w:bCs/>
        </w:rPr>
        <w:t>Kary umowne</w:t>
      </w:r>
    </w:p>
    <w:p w14:paraId="6C5B6270" w14:textId="77777777" w:rsidR="0038449B" w:rsidRPr="00951A3B" w:rsidRDefault="00EF2561" w:rsidP="00EA7A79">
      <w:pPr>
        <w:pStyle w:val="Tekstpodstawowywcity2"/>
        <w:numPr>
          <w:ilvl w:val="0"/>
          <w:numId w:val="24"/>
        </w:numPr>
        <w:ind w:left="567" w:hanging="567"/>
        <w:rPr>
          <w:rFonts w:ascii="Arial" w:hAnsi="Arial" w:cs="Arial"/>
          <w:b w:val="0"/>
          <w:sz w:val="22"/>
          <w:szCs w:val="22"/>
        </w:rPr>
      </w:pPr>
      <w:r>
        <w:rPr>
          <w:rFonts w:ascii="Arial" w:hAnsi="Arial" w:cs="Arial"/>
          <w:b w:val="0"/>
          <w:sz w:val="22"/>
          <w:szCs w:val="22"/>
        </w:rPr>
        <w:t>Wykonawca</w:t>
      </w:r>
      <w:r w:rsidR="00521568" w:rsidRPr="00244F41">
        <w:rPr>
          <w:rFonts w:ascii="Arial" w:hAnsi="Arial" w:cs="Arial"/>
          <w:b w:val="0"/>
          <w:sz w:val="22"/>
          <w:szCs w:val="22"/>
        </w:rPr>
        <w:t xml:space="preserve"> zapłaci Z</w:t>
      </w:r>
      <w:r>
        <w:rPr>
          <w:rFonts w:ascii="Arial" w:hAnsi="Arial" w:cs="Arial"/>
          <w:b w:val="0"/>
          <w:sz w:val="22"/>
          <w:szCs w:val="22"/>
        </w:rPr>
        <w:t>amawiającemu</w:t>
      </w:r>
      <w:r w:rsidR="00521568" w:rsidRPr="00244F41">
        <w:rPr>
          <w:rFonts w:ascii="Arial" w:hAnsi="Arial" w:cs="Arial"/>
          <w:b w:val="0"/>
          <w:sz w:val="22"/>
          <w:szCs w:val="22"/>
        </w:rPr>
        <w:t xml:space="preserve"> karę umowną w wysokości 500,00 </w:t>
      </w:r>
      <w:r w:rsidR="00244F41" w:rsidRPr="00244F41">
        <w:rPr>
          <w:rFonts w:ascii="Arial" w:hAnsi="Arial" w:cs="Arial"/>
          <w:b w:val="0"/>
          <w:sz w:val="22"/>
          <w:szCs w:val="22"/>
        </w:rPr>
        <w:t>zł za</w:t>
      </w:r>
      <w:r w:rsidR="00521568" w:rsidRPr="00244F41">
        <w:rPr>
          <w:rFonts w:ascii="Arial" w:hAnsi="Arial" w:cs="Arial"/>
          <w:b w:val="0"/>
          <w:sz w:val="22"/>
          <w:szCs w:val="22"/>
        </w:rPr>
        <w:t xml:space="preserve"> każdy dzień </w:t>
      </w:r>
      <w:r w:rsidR="009C7471" w:rsidRPr="00244F41">
        <w:rPr>
          <w:rFonts w:ascii="Arial" w:hAnsi="Arial" w:cs="Arial"/>
          <w:b w:val="0"/>
          <w:sz w:val="22"/>
          <w:szCs w:val="22"/>
        </w:rPr>
        <w:t>zwłoki</w:t>
      </w:r>
      <w:r w:rsidR="00791E47">
        <w:rPr>
          <w:rFonts w:ascii="Arial" w:hAnsi="Arial" w:cs="Arial"/>
          <w:b w:val="0"/>
          <w:sz w:val="22"/>
          <w:szCs w:val="22"/>
        </w:rPr>
        <w:t xml:space="preserve"> </w:t>
      </w:r>
      <w:r w:rsidR="00521568" w:rsidRPr="00244F41">
        <w:rPr>
          <w:rFonts w:ascii="Arial" w:hAnsi="Arial" w:cs="Arial"/>
          <w:b w:val="0"/>
          <w:sz w:val="22"/>
          <w:szCs w:val="22"/>
        </w:rPr>
        <w:t xml:space="preserve">w podjęciu </w:t>
      </w:r>
      <w:r w:rsidR="00AC5670">
        <w:rPr>
          <w:rFonts w:ascii="Arial" w:hAnsi="Arial" w:cs="Arial"/>
          <w:b w:val="0"/>
          <w:sz w:val="22"/>
          <w:szCs w:val="22"/>
        </w:rPr>
        <w:t>prac, o których mowa w § 5</w:t>
      </w:r>
      <w:r w:rsidR="00521568" w:rsidRPr="00244F41">
        <w:rPr>
          <w:rFonts w:ascii="Arial" w:hAnsi="Arial" w:cs="Arial"/>
          <w:b w:val="0"/>
          <w:sz w:val="22"/>
          <w:szCs w:val="22"/>
        </w:rPr>
        <w:t xml:space="preserve"> ust. 1 niniejszej Umowy, licząc od </w:t>
      </w:r>
      <w:r w:rsidR="00AC5670">
        <w:rPr>
          <w:rFonts w:ascii="Arial" w:hAnsi="Arial" w:cs="Arial"/>
          <w:b w:val="0"/>
          <w:sz w:val="22"/>
          <w:szCs w:val="22"/>
        </w:rPr>
        <w:t>upływu terminu określonego w § 5</w:t>
      </w:r>
      <w:r w:rsidR="00521568" w:rsidRPr="00244F41">
        <w:rPr>
          <w:rFonts w:ascii="Arial" w:hAnsi="Arial" w:cs="Arial"/>
          <w:b w:val="0"/>
          <w:sz w:val="22"/>
          <w:szCs w:val="22"/>
        </w:rPr>
        <w:t xml:space="preserve"> ust. 2</w:t>
      </w:r>
      <w:r w:rsidR="004F62C2">
        <w:rPr>
          <w:rFonts w:ascii="Arial" w:hAnsi="Arial" w:cs="Arial"/>
          <w:b w:val="0"/>
          <w:sz w:val="22"/>
          <w:szCs w:val="22"/>
        </w:rPr>
        <w:t xml:space="preserve">, </w:t>
      </w:r>
      <w:r w:rsidR="000C593C">
        <w:rPr>
          <w:rFonts w:ascii="Arial" w:hAnsi="Arial" w:cs="Arial"/>
          <w:b w:val="0"/>
          <w:sz w:val="22"/>
          <w:szCs w:val="22"/>
        </w:rPr>
        <w:t xml:space="preserve">a także </w:t>
      </w:r>
      <w:r w:rsidR="000C593C" w:rsidRPr="00244F41">
        <w:rPr>
          <w:rFonts w:ascii="Arial" w:hAnsi="Arial" w:cs="Arial"/>
          <w:b w:val="0"/>
          <w:sz w:val="22"/>
          <w:szCs w:val="22"/>
        </w:rPr>
        <w:t>za każdy dzień zwłoki</w:t>
      </w:r>
      <w:r w:rsidR="000C593C">
        <w:rPr>
          <w:rFonts w:ascii="Arial" w:hAnsi="Arial" w:cs="Arial"/>
          <w:b w:val="0"/>
          <w:sz w:val="22"/>
          <w:szCs w:val="22"/>
        </w:rPr>
        <w:t xml:space="preserve"> </w:t>
      </w:r>
      <w:r w:rsidR="000C593C" w:rsidRPr="00244F41">
        <w:rPr>
          <w:rFonts w:ascii="Arial" w:hAnsi="Arial" w:cs="Arial"/>
          <w:b w:val="0"/>
          <w:sz w:val="22"/>
          <w:szCs w:val="22"/>
        </w:rPr>
        <w:t>w</w:t>
      </w:r>
      <w:r w:rsidR="000C593C">
        <w:rPr>
          <w:rFonts w:ascii="Arial" w:hAnsi="Arial" w:cs="Arial"/>
          <w:b w:val="0"/>
          <w:sz w:val="22"/>
          <w:szCs w:val="22"/>
        </w:rPr>
        <w:t xml:space="preserve"> poprawieniu prac i usunięciu </w:t>
      </w:r>
      <w:r w:rsidR="002A0D90">
        <w:rPr>
          <w:rFonts w:ascii="Arial" w:hAnsi="Arial" w:cs="Arial"/>
          <w:b w:val="0"/>
          <w:sz w:val="22"/>
          <w:szCs w:val="22"/>
        </w:rPr>
        <w:t xml:space="preserve">wad, </w:t>
      </w:r>
      <w:r w:rsidR="000C593C">
        <w:rPr>
          <w:rFonts w:ascii="Arial" w:hAnsi="Arial" w:cs="Arial"/>
          <w:b w:val="0"/>
          <w:sz w:val="22"/>
          <w:szCs w:val="22"/>
        </w:rPr>
        <w:t xml:space="preserve"> w stosunku do terminu wskazanego przez Zamawiającego na podstawie § 8 ust.3, </w:t>
      </w:r>
      <w:r w:rsidR="004F62C2">
        <w:rPr>
          <w:rFonts w:ascii="Arial" w:hAnsi="Arial" w:cs="Arial"/>
          <w:b w:val="0"/>
          <w:sz w:val="22"/>
          <w:szCs w:val="22"/>
        </w:rPr>
        <w:t xml:space="preserve">przy czym za dany przypadek naruszenia w kwocie łącznej </w:t>
      </w:r>
      <w:r w:rsidR="000C593C">
        <w:rPr>
          <w:rFonts w:ascii="Arial" w:hAnsi="Arial" w:cs="Arial"/>
          <w:b w:val="0"/>
          <w:sz w:val="22"/>
          <w:szCs w:val="22"/>
        </w:rPr>
        <w:t xml:space="preserve">takiej kary, </w:t>
      </w:r>
      <w:r w:rsidR="004F62C2">
        <w:rPr>
          <w:rFonts w:ascii="Arial" w:hAnsi="Arial" w:cs="Arial"/>
          <w:b w:val="0"/>
          <w:sz w:val="22"/>
          <w:szCs w:val="22"/>
        </w:rPr>
        <w:t>nie wyższej niż</w:t>
      </w:r>
      <w:r w:rsidR="00434725">
        <w:rPr>
          <w:rFonts w:ascii="Arial" w:hAnsi="Arial" w:cs="Arial"/>
          <w:b w:val="0"/>
          <w:sz w:val="22"/>
          <w:szCs w:val="22"/>
        </w:rPr>
        <w:t xml:space="preserve"> </w:t>
      </w:r>
      <w:r w:rsidR="00D22AA5">
        <w:rPr>
          <w:rFonts w:ascii="Arial" w:hAnsi="Arial" w:cs="Arial"/>
          <w:b w:val="0"/>
          <w:sz w:val="22"/>
          <w:szCs w:val="22"/>
        </w:rPr>
        <w:t xml:space="preserve">15 000 </w:t>
      </w:r>
      <w:r w:rsidR="00434725">
        <w:rPr>
          <w:rFonts w:ascii="Arial" w:hAnsi="Arial" w:cs="Arial"/>
          <w:b w:val="0"/>
          <w:sz w:val="22"/>
          <w:szCs w:val="22"/>
        </w:rPr>
        <w:t>zł</w:t>
      </w:r>
      <w:r w:rsidR="00D22AA5">
        <w:rPr>
          <w:rFonts w:ascii="Arial" w:hAnsi="Arial" w:cs="Arial"/>
          <w:b w:val="0"/>
          <w:sz w:val="22"/>
          <w:szCs w:val="22"/>
        </w:rPr>
        <w:t>.</w:t>
      </w:r>
      <w:r w:rsidR="00434725">
        <w:rPr>
          <w:rFonts w:ascii="Arial" w:hAnsi="Arial" w:cs="Arial"/>
          <w:b w:val="0"/>
          <w:sz w:val="22"/>
          <w:szCs w:val="22"/>
        </w:rPr>
        <w:t xml:space="preserve"> </w:t>
      </w:r>
      <w:r w:rsidR="004F62C2">
        <w:rPr>
          <w:rFonts w:ascii="Arial" w:hAnsi="Arial" w:cs="Arial"/>
          <w:b w:val="0"/>
          <w:sz w:val="22"/>
          <w:szCs w:val="22"/>
        </w:rPr>
        <w:t xml:space="preserve"> </w:t>
      </w:r>
    </w:p>
    <w:p w14:paraId="6C5B6271" w14:textId="77777777" w:rsidR="0038449B" w:rsidRPr="00951A3B" w:rsidRDefault="00EF2561" w:rsidP="00EA7A79">
      <w:pPr>
        <w:pStyle w:val="Tekstpodstawowywcity2"/>
        <w:numPr>
          <w:ilvl w:val="0"/>
          <w:numId w:val="24"/>
        </w:numPr>
        <w:tabs>
          <w:tab w:val="left" w:pos="567"/>
        </w:tabs>
        <w:ind w:left="567" w:hanging="567"/>
        <w:rPr>
          <w:rFonts w:ascii="Arial" w:hAnsi="Arial" w:cs="Arial"/>
          <w:b w:val="0"/>
          <w:sz w:val="22"/>
          <w:szCs w:val="22"/>
        </w:rPr>
      </w:pPr>
      <w:r w:rsidRPr="00244F41">
        <w:rPr>
          <w:rFonts w:ascii="Arial" w:hAnsi="Arial" w:cs="Arial"/>
          <w:b w:val="0"/>
          <w:sz w:val="22"/>
          <w:szCs w:val="22"/>
        </w:rPr>
        <w:t>W przypadku odstąpienia od Umowy przez Z</w:t>
      </w:r>
      <w:r w:rsidR="008B57AB">
        <w:rPr>
          <w:rFonts w:ascii="Arial" w:hAnsi="Arial" w:cs="Arial"/>
          <w:b w:val="0"/>
          <w:sz w:val="22"/>
          <w:szCs w:val="22"/>
        </w:rPr>
        <w:t>amawiającego</w:t>
      </w:r>
      <w:r w:rsidRPr="00244F41">
        <w:rPr>
          <w:rFonts w:ascii="Arial" w:hAnsi="Arial" w:cs="Arial"/>
          <w:b w:val="0"/>
          <w:sz w:val="22"/>
          <w:szCs w:val="22"/>
        </w:rPr>
        <w:t xml:space="preserve"> bądź </w:t>
      </w:r>
      <w:r w:rsidR="002A0D90">
        <w:rPr>
          <w:rFonts w:ascii="Arial" w:hAnsi="Arial" w:cs="Arial"/>
          <w:b w:val="0"/>
          <w:sz w:val="22"/>
          <w:szCs w:val="22"/>
        </w:rPr>
        <w:t xml:space="preserve">wypowiedzenia </w:t>
      </w:r>
      <w:r w:rsidRPr="00244F41">
        <w:rPr>
          <w:rFonts w:ascii="Arial" w:hAnsi="Arial" w:cs="Arial"/>
          <w:b w:val="0"/>
          <w:sz w:val="22"/>
          <w:szCs w:val="22"/>
        </w:rPr>
        <w:t>Umowy przez Z</w:t>
      </w:r>
      <w:r w:rsidR="008B57AB">
        <w:rPr>
          <w:rFonts w:ascii="Arial" w:hAnsi="Arial" w:cs="Arial"/>
          <w:b w:val="0"/>
          <w:sz w:val="22"/>
          <w:szCs w:val="22"/>
        </w:rPr>
        <w:t>amawiającego</w:t>
      </w:r>
      <w:r w:rsidRPr="00244F41">
        <w:rPr>
          <w:rFonts w:ascii="Arial" w:hAnsi="Arial" w:cs="Arial"/>
          <w:b w:val="0"/>
          <w:sz w:val="22"/>
          <w:szCs w:val="22"/>
        </w:rPr>
        <w:t xml:space="preserve"> bez zachowania okresu wypowiedzenia</w:t>
      </w:r>
      <w:r w:rsidR="004F62C2">
        <w:rPr>
          <w:rFonts w:ascii="Arial" w:hAnsi="Arial" w:cs="Arial"/>
          <w:b w:val="0"/>
          <w:sz w:val="22"/>
          <w:szCs w:val="22"/>
        </w:rPr>
        <w:t>,</w:t>
      </w:r>
      <w:r w:rsidRPr="00244F41">
        <w:rPr>
          <w:rFonts w:ascii="Arial" w:hAnsi="Arial" w:cs="Arial"/>
          <w:b w:val="0"/>
          <w:sz w:val="22"/>
          <w:szCs w:val="22"/>
        </w:rPr>
        <w:t xml:space="preserve"> z przyczyn leżących po stronie </w:t>
      </w:r>
      <w:r w:rsidR="008B57AB">
        <w:rPr>
          <w:rFonts w:ascii="Arial" w:hAnsi="Arial" w:cs="Arial"/>
          <w:b w:val="0"/>
          <w:sz w:val="22"/>
          <w:szCs w:val="22"/>
        </w:rPr>
        <w:t>Wykonawcy</w:t>
      </w:r>
      <w:r w:rsidRPr="00244F41">
        <w:rPr>
          <w:rFonts w:ascii="Arial" w:hAnsi="Arial" w:cs="Arial"/>
          <w:b w:val="0"/>
          <w:sz w:val="22"/>
          <w:szCs w:val="22"/>
        </w:rPr>
        <w:t>, Z</w:t>
      </w:r>
      <w:r w:rsidR="008B57AB">
        <w:rPr>
          <w:rFonts w:ascii="Arial" w:hAnsi="Arial" w:cs="Arial"/>
          <w:b w:val="0"/>
          <w:sz w:val="22"/>
          <w:szCs w:val="22"/>
        </w:rPr>
        <w:t>amawiający</w:t>
      </w:r>
      <w:r w:rsidRPr="00244F41">
        <w:rPr>
          <w:rFonts w:ascii="Arial" w:hAnsi="Arial" w:cs="Arial"/>
          <w:b w:val="0"/>
          <w:sz w:val="22"/>
          <w:szCs w:val="22"/>
        </w:rPr>
        <w:t xml:space="preserve"> ma prawo do naliczenia kary umownej w wysokoś</w:t>
      </w:r>
      <w:r w:rsidR="00AC5670">
        <w:rPr>
          <w:rFonts w:ascii="Arial" w:hAnsi="Arial" w:cs="Arial"/>
          <w:b w:val="0"/>
          <w:sz w:val="22"/>
          <w:szCs w:val="22"/>
        </w:rPr>
        <w:t>ci 5</w:t>
      </w:r>
      <w:r w:rsidR="002A0D90">
        <w:rPr>
          <w:rFonts w:ascii="Arial" w:hAnsi="Arial" w:cs="Arial"/>
          <w:b w:val="0"/>
          <w:sz w:val="22"/>
          <w:szCs w:val="22"/>
        </w:rPr>
        <w:t>,00</w:t>
      </w:r>
      <w:r w:rsidR="00AC5670">
        <w:rPr>
          <w:rFonts w:ascii="Arial" w:hAnsi="Arial" w:cs="Arial"/>
          <w:b w:val="0"/>
          <w:sz w:val="22"/>
          <w:szCs w:val="22"/>
        </w:rPr>
        <w:t xml:space="preserve"> % kwoty netto podanej w § 7 ust. 6</w:t>
      </w:r>
      <w:r w:rsidRPr="00244F41">
        <w:rPr>
          <w:rFonts w:ascii="Arial" w:hAnsi="Arial" w:cs="Arial"/>
          <w:b w:val="0"/>
          <w:sz w:val="22"/>
          <w:szCs w:val="22"/>
        </w:rPr>
        <w:t xml:space="preserve"> niniejszej Umowy.</w:t>
      </w:r>
      <w:r w:rsidR="004F62C2">
        <w:rPr>
          <w:rFonts w:ascii="Arial" w:hAnsi="Arial" w:cs="Arial"/>
          <w:b w:val="0"/>
          <w:sz w:val="22"/>
          <w:szCs w:val="22"/>
        </w:rPr>
        <w:t xml:space="preserve"> W przypadku </w:t>
      </w:r>
      <w:r w:rsidR="002A0D90">
        <w:rPr>
          <w:rFonts w:ascii="Arial" w:hAnsi="Arial" w:cs="Arial"/>
          <w:b w:val="0"/>
          <w:sz w:val="22"/>
          <w:szCs w:val="22"/>
        </w:rPr>
        <w:t xml:space="preserve">wypowiedzenia </w:t>
      </w:r>
      <w:r w:rsidR="004F62C2">
        <w:rPr>
          <w:rFonts w:ascii="Arial" w:hAnsi="Arial" w:cs="Arial"/>
          <w:b w:val="0"/>
          <w:sz w:val="22"/>
          <w:szCs w:val="22"/>
        </w:rPr>
        <w:t xml:space="preserve">Umowy </w:t>
      </w:r>
      <w:r w:rsidR="00513FB9">
        <w:rPr>
          <w:rFonts w:ascii="Arial" w:hAnsi="Arial" w:cs="Arial"/>
          <w:b w:val="0"/>
          <w:sz w:val="22"/>
          <w:szCs w:val="22"/>
        </w:rPr>
        <w:t>p</w:t>
      </w:r>
      <w:r w:rsidR="004F62C2">
        <w:rPr>
          <w:rFonts w:ascii="Arial" w:hAnsi="Arial" w:cs="Arial"/>
          <w:b w:val="0"/>
          <w:sz w:val="22"/>
          <w:szCs w:val="22"/>
        </w:rPr>
        <w:t>rzez Wykonawcę z naruszeniem postanowień</w:t>
      </w:r>
      <w:r w:rsidR="00513FB9">
        <w:rPr>
          <w:rFonts w:ascii="Arial" w:hAnsi="Arial" w:cs="Arial"/>
          <w:b w:val="0"/>
          <w:sz w:val="22"/>
          <w:szCs w:val="22"/>
        </w:rPr>
        <w:t xml:space="preserve"> § 12 ust. 7</w:t>
      </w:r>
      <w:r w:rsidR="002A0D90">
        <w:rPr>
          <w:rFonts w:ascii="Arial" w:hAnsi="Arial" w:cs="Arial"/>
          <w:b w:val="0"/>
          <w:sz w:val="22"/>
          <w:szCs w:val="22"/>
        </w:rPr>
        <w:t xml:space="preserve">, </w:t>
      </w:r>
      <w:r w:rsidR="00513FB9" w:rsidRPr="00244F41">
        <w:rPr>
          <w:rFonts w:ascii="Arial" w:hAnsi="Arial" w:cs="Arial"/>
          <w:b w:val="0"/>
          <w:sz w:val="22"/>
          <w:szCs w:val="22"/>
        </w:rPr>
        <w:t>Z</w:t>
      </w:r>
      <w:r w:rsidR="00513FB9">
        <w:rPr>
          <w:rFonts w:ascii="Arial" w:hAnsi="Arial" w:cs="Arial"/>
          <w:b w:val="0"/>
          <w:sz w:val="22"/>
          <w:szCs w:val="22"/>
        </w:rPr>
        <w:t>amawiający</w:t>
      </w:r>
      <w:r w:rsidR="00513FB9" w:rsidRPr="00244F41">
        <w:rPr>
          <w:rFonts w:ascii="Arial" w:hAnsi="Arial" w:cs="Arial"/>
          <w:b w:val="0"/>
          <w:sz w:val="22"/>
          <w:szCs w:val="22"/>
        </w:rPr>
        <w:t xml:space="preserve"> ma prawo do naliczenia kary umownej w wysokoś</w:t>
      </w:r>
      <w:r w:rsidR="00513FB9">
        <w:rPr>
          <w:rFonts w:ascii="Arial" w:hAnsi="Arial" w:cs="Arial"/>
          <w:b w:val="0"/>
          <w:sz w:val="22"/>
          <w:szCs w:val="22"/>
        </w:rPr>
        <w:t>ci 5</w:t>
      </w:r>
      <w:r w:rsidR="002A0D90">
        <w:rPr>
          <w:rFonts w:ascii="Arial" w:hAnsi="Arial" w:cs="Arial"/>
          <w:b w:val="0"/>
          <w:sz w:val="22"/>
          <w:szCs w:val="22"/>
        </w:rPr>
        <w:t>,00</w:t>
      </w:r>
      <w:r w:rsidR="00513FB9">
        <w:rPr>
          <w:rFonts w:ascii="Arial" w:hAnsi="Arial" w:cs="Arial"/>
          <w:b w:val="0"/>
          <w:sz w:val="22"/>
          <w:szCs w:val="22"/>
        </w:rPr>
        <w:t xml:space="preserve"> % kwoty netto podanej w § 7 ust. 6</w:t>
      </w:r>
      <w:r w:rsidR="00513FB9" w:rsidRPr="00244F41">
        <w:rPr>
          <w:rFonts w:ascii="Arial" w:hAnsi="Arial" w:cs="Arial"/>
          <w:b w:val="0"/>
          <w:sz w:val="22"/>
          <w:szCs w:val="22"/>
        </w:rPr>
        <w:t xml:space="preserve"> niniejszej Umowy.</w:t>
      </w:r>
    </w:p>
    <w:p w14:paraId="6C5B6272" w14:textId="77777777" w:rsidR="0038449B" w:rsidRPr="00244F41" w:rsidRDefault="00EF2561" w:rsidP="00EA7A79">
      <w:pPr>
        <w:pStyle w:val="Tekstpodstawowy"/>
        <w:numPr>
          <w:ilvl w:val="0"/>
          <w:numId w:val="24"/>
        </w:numPr>
        <w:tabs>
          <w:tab w:val="left" w:pos="567"/>
        </w:tabs>
        <w:ind w:left="567" w:hanging="567"/>
        <w:jc w:val="both"/>
        <w:rPr>
          <w:rFonts w:ascii="Arial" w:hAnsi="Arial" w:cs="Arial"/>
          <w:sz w:val="22"/>
          <w:szCs w:val="22"/>
        </w:rPr>
      </w:pPr>
      <w:r w:rsidRPr="00244F41">
        <w:rPr>
          <w:rFonts w:ascii="Arial" w:hAnsi="Arial" w:cs="Arial"/>
          <w:sz w:val="22"/>
          <w:szCs w:val="22"/>
        </w:rPr>
        <w:t xml:space="preserve">Zapłata kary umownej nie zwalnia </w:t>
      </w:r>
      <w:r w:rsidR="008B57AB">
        <w:rPr>
          <w:rFonts w:ascii="Arial" w:hAnsi="Arial" w:cs="Arial"/>
          <w:sz w:val="22"/>
          <w:szCs w:val="22"/>
        </w:rPr>
        <w:t>Wykonawcy</w:t>
      </w:r>
      <w:r w:rsidRPr="00244F41">
        <w:rPr>
          <w:rFonts w:ascii="Arial" w:hAnsi="Arial" w:cs="Arial"/>
          <w:sz w:val="22"/>
          <w:szCs w:val="22"/>
        </w:rPr>
        <w:t xml:space="preserve"> z obowiązku wykonania zabezpieczonego karą umowną zobowiązania, a nadto Z</w:t>
      </w:r>
      <w:r w:rsidR="008B57AB">
        <w:rPr>
          <w:rFonts w:ascii="Arial" w:hAnsi="Arial" w:cs="Arial"/>
          <w:sz w:val="22"/>
          <w:szCs w:val="22"/>
        </w:rPr>
        <w:t>amawiający</w:t>
      </w:r>
      <w:r w:rsidRPr="00244F41">
        <w:rPr>
          <w:rFonts w:ascii="Arial" w:hAnsi="Arial" w:cs="Arial"/>
          <w:sz w:val="22"/>
          <w:szCs w:val="22"/>
        </w:rPr>
        <w:t xml:space="preserve"> jest uprawniony do dochodzenia na zasadach ogólnych odszkodowania przenoszącego wysokość zastrzeżonych kar, niezależnie od uiszczonych kar umownych.</w:t>
      </w:r>
    </w:p>
    <w:p w14:paraId="6C5B6273" w14:textId="77777777" w:rsidR="0038449B" w:rsidRDefault="00EF2561" w:rsidP="00EA7A79">
      <w:pPr>
        <w:pStyle w:val="Tekstpodstawowy"/>
        <w:numPr>
          <w:ilvl w:val="0"/>
          <w:numId w:val="24"/>
        </w:numPr>
        <w:tabs>
          <w:tab w:val="left" w:pos="567"/>
        </w:tabs>
        <w:ind w:left="567" w:hanging="567"/>
        <w:jc w:val="both"/>
        <w:rPr>
          <w:rFonts w:ascii="Arial" w:hAnsi="Arial" w:cs="Arial"/>
          <w:sz w:val="22"/>
          <w:szCs w:val="22"/>
        </w:rPr>
      </w:pPr>
      <w:r w:rsidRPr="00244F41">
        <w:rPr>
          <w:rFonts w:ascii="Arial" w:hAnsi="Arial" w:cs="Arial"/>
          <w:sz w:val="22"/>
          <w:szCs w:val="22"/>
        </w:rPr>
        <w:t>Niezależnie od innych uprawnień przewidzianych Umową, Z</w:t>
      </w:r>
      <w:r w:rsidR="008B57AB">
        <w:rPr>
          <w:rFonts w:ascii="Arial" w:hAnsi="Arial" w:cs="Arial"/>
          <w:sz w:val="22"/>
          <w:szCs w:val="22"/>
        </w:rPr>
        <w:t>amawiający</w:t>
      </w:r>
      <w:r w:rsidRPr="00244F41">
        <w:rPr>
          <w:rFonts w:ascii="Arial" w:hAnsi="Arial" w:cs="Arial"/>
          <w:sz w:val="22"/>
          <w:szCs w:val="22"/>
        </w:rPr>
        <w:t xml:space="preserve"> jest uprawniony dokonać potrącenia naliczonej kary umownej</w:t>
      </w:r>
      <w:r w:rsidR="002A0D90">
        <w:rPr>
          <w:rFonts w:ascii="Arial" w:hAnsi="Arial" w:cs="Arial"/>
          <w:sz w:val="22"/>
          <w:szCs w:val="22"/>
        </w:rPr>
        <w:t>, choćby była niewymagalna,</w:t>
      </w:r>
      <w:r w:rsidRPr="00244F41">
        <w:rPr>
          <w:rFonts w:ascii="Arial" w:hAnsi="Arial" w:cs="Arial"/>
          <w:sz w:val="22"/>
          <w:szCs w:val="22"/>
        </w:rPr>
        <w:t xml:space="preserve"> z jakąkolwiek należnością </w:t>
      </w:r>
      <w:r w:rsidR="008B57AB">
        <w:rPr>
          <w:rFonts w:ascii="Arial" w:hAnsi="Arial" w:cs="Arial"/>
          <w:sz w:val="22"/>
          <w:szCs w:val="22"/>
        </w:rPr>
        <w:t>Wykonawcy</w:t>
      </w:r>
      <w:r w:rsidRPr="00244F41">
        <w:rPr>
          <w:rFonts w:ascii="Arial" w:hAnsi="Arial" w:cs="Arial"/>
          <w:sz w:val="22"/>
          <w:szCs w:val="22"/>
        </w:rPr>
        <w:t xml:space="preserve"> wynikającą z</w:t>
      </w:r>
      <w:r w:rsidR="002A0D90">
        <w:rPr>
          <w:rFonts w:ascii="Arial" w:hAnsi="Arial" w:cs="Arial"/>
          <w:sz w:val="22"/>
          <w:szCs w:val="22"/>
        </w:rPr>
        <w:t> </w:t>
      </w:r>
      <w:r w:rsidRPr="00244F41">
        <w:rPr>
          <w:rFonts w:ascii="Arial" w:hAnsi="Arial" w:cs="Arial"/>
          <w:sz w:val="22"/>
          <w:szCs w:val="22"/>
        </w:rPr>
        <w:t>Umowy</w:t>
      </w:r>
      <w:r w:rsidR="002A0D90">
        <w:rPr>
          <w:rFonts w:ascii="Arial" w:hAnsi="Arial" w:cs="Arial"/>
          <w:sz w:val="22"/>
          <w:szCs w:val="22"/>
        </w:rPr>
        <w:t>, bez konieczności składania odrebnego oswiadczenia o potrąceniu, na co wykonawca wyraża zgode (potrącenie umowne)</w:t>
      </w:r>
      <w:r w:rsidRPr="00244F41">
        <w:rPr>
          <w:rFonts w:ascii="Arial" w:hAnsi="Arial" w:cs="Arial"/>
          <w:sz w:val="22"/>
          <w:szCs w:val="22"/>
        </w:rPr>
        <w:t xml:space="preserve"> jak również celem pokrycia naliczonych kar umownych</w:t>
      </w:r>
      <w:r w:rsidR="008B57AB">
        <w:rPr>
          <w:rFonts w:ascii="Arial" w:hAnsi="Arial" w:cs="Arial"/>
          <w:sz w:val="22"/>
          <w:szCs w:val="22"/>
        </w:rPr>
        <w:t>,</w:t>
      </w:r>
      <w:r w:rsidRPr="00244F41">
        <w:rPr>
          <w:rFonts w:ascii="Arial" w:hAnsi="Arial" w:cs="Arial"/>
          <w:sz w:val="22"/>
          <w:szCs w:val="22"/>
        </w:rPr>
        <w:t xml:space="preserve"> Z</w:t>
      </w:r>
      <w:r w:rsidR="008B57AB">
        <w:rPr>
          <w:rFonts w:ascii="Arial" w:hAnsi="Arial" w:cs="Arial"/>
          <w:sz w:val="22"/>
          <w:szCs w:val="22"/>
        </w:rPr>
        <w:t>amawiający</w:t>
      </w:r>
      <w:r w:rsidRPr="00244F41">
        <w:rPr>
          <w:rFonts w:ascii="Arial" w:hAnsi="Arial" w:cs="Arial"/>
          <w:sz w:val="22"/>
          <w:szCs w:val="22"/>
        </w:rPr>
        <w:t xml:space="preserve"> uprawniony jest wykorzystać zabe</w:t>
      </w:r>
      <w:r w:rsidR="00AC5670">
        <w:rPr>
          <w:rFonts w:ascii="Arial" w:hAnsi="Arial" w:cs="Arial"/>
          <w:sz w:val="22"/>
          <w:szCs w:val="22"/>
        </w:rPr>
        <w:t>zpieczania, o których mowa w § 10</w:t>
      </w:r>
      <w:r w:rsidRPr="00244F41">
        <w:rPr>
          <w:rFonts w:ascii="Arial" w:hAnsi="Arial" w:cs="Arial"/>
          <w:sz w:val="22"/>
          <w:szCs w:val="22"/>
        </w:rPr>
        <w:t xml:space="preserve"> Umowy.</w:t>
      </w:r>
    </w:p>
    <w:p w14:paraId="6C5B6274" w14:textId="77777777" w:rsidR="000C593C" w:rsidRPr="00951A3B" w:rsidRDefault="00EF2561" w:rsidP="00EA7A79">
      <w:pPr>
        <w:pStyle w:val="Tekstpodstawowy"/>
        <w:numPr>
          <w:ilvl w:val="0"/>
          <w:numId w:val="24"/>
        </w:numPr>
        <w:tabs>
          <w:tab w:val="left" w:pos="567"/>
        </w:tabs>
        <w:ind w:left="567" w:hanging="567"/>
        <w:jc w:val="both"/>
        <w:rPr>
          <w:rFonts w:ascii="Arial" w:hAnsi="Arial" w:cs="Arial"/>
          <w:sz w:val="22"/>
          <w:szCs w:val="22"/>
        </w:rPr>
      </w:pPr>
      <w:r>
        <w:rPr>
          <w:rFonts w:ascii="Arial" w:hAnsi="Arial" w:cs="Arial"/>
          <w:sz w:val="22"/>
          <w:szCs w:val="22"/>
        </w:rPr>
        <w:t xml:space="preserve">Kara umowna płatna jest w terminie 7 dni od daty doręczenia noty obciążeniowej. </w:t>
      </w:r>
    </w:p>
    <w:p w14:paraId="6C5B6275" w14:textId="77777777" w:rsidR="00951A3B" w:rsidRPr="00244F41" w:rsidRDefault="00951A3B" w:rsidP="00EA7A79">
      <w:pPr>
        <w:spacing w:line="240" w:lineRule="auto"/>
        <w:rPr>
          <w:rFonts w:cs="Arial"/>
          <w:szCs w:val="22"/>
        </w:rPr>
      </w:pPr>
    </w:p>
    <w:p w14:paraId="6C5B6276" w14:textId="77777777" w:rsidR="0038449B" w:rsidRPr="00951A3B" w:rsidRDefault="00EF2561" w:rsidP="00EA7A79">
      <w:pPr>
        <w:spacing w:line="240" w:lineRule="auto"/>
        <w:jc w:val="center"/>
        <w:rPr>
          <w:rFonts w:cs="Arial"/>
          <w:b/>
          <w:bCs/>
        </w:rPr>
      </w:pPr>
      <w:r w:rsidRPr="00847D84">
        <w:rPr>
          <w:rFonts w:cs="Arial"/>
          <w:b/>
          <w:bCs/>
        </w:rPr>
        <w:t>§ 14</w:t>
      </w:r>
    </w:p>
    <w:p w14:paraId="6C5B6277" w14:textId="77777777" w:rsidR="0038449B" w:rsidRPr="00951A3B" w:rsidRDefault="00EF2561" w:rsidP="00EA7A79">
      <w:pPr>
        <w:spacing w:line="240" w:lineRule="auto"/>
        <w:jc w:val="center"/>
        <w:rPr>
          <w:rFonts w:cs="Arial"/>
          <w:b/>
          <w:bCs/>
        </w:rPr>
      </w:pPr>
      <w:r>
        <w:rPr>
          <w:rFonts w:cs="Arial"/>
          <w:b/>
          <w:bCs/>
        </w:rPr>
        <w:t>Ochrona informacji</w:t>
      </w:r>
    </w:p>
    <w:p w14:paraId="6C5B6278"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Pr>
          <w:rFonts w:eastAsia="MS Mincho" w:cs="Arial"/>
          <w:lang w:eastAsia="en-US"/>
        </w:rPr>
        <w:t>Wykonawca</w:t>
      </w:r>
      <w:r w:rsidRPr="00F57C94">
        <w:rPr>
          <w:rFonts w:eastAsia="MS Mincho" w:cs="Arial"/>
          <w:lang w:eastAsia="en-US"/>
        </w:rPr>
        <w:t xml:space="preserve"> zobowiązuje się do zachowania w tajemnicy informacji przekazanych  bezpośrednio lub pośrednio przez Z</w:t>
      </w:r>
      <w:r>
        <w:rPr>
          <w:rFonts w:eastAsia="MS Mincho" w:cs="Arial"/>
          <w:lang w:eastAsia="en-US"/>
        </w:rPr>
        <w:t>amawiającego</w:t>
      </w:r>
      <w:r w:rsidRPr="00F57C94">
        <w:rPr>
          <w:rFonts w:eastAsia="MS Mincho" w:cs="Arial"/>
          <w:lang w:eastAsia="en-US"/>
        </w:rPr>
        <w:t xml:space="preserve"> (w jakiejkolwiek formie tj. w szczególności ustnej, pisemnej, elektronicznej), a także informacji uzyskanych przez </w:t>
      </w:r>
      <w:r>
        <w:rPr>
          <w:rFonts w:eastAsia="MS Mincho" w:cs="Arial"/>
          <w:lang w:eastAsia="en-US"/>
        </w:rPr>
        <w:t>Wykonawcę</w:t>
      </w:r>
      <w:r w:rsidRPr="00F57C94">
        <w:rPr>
          <w:rFonts w:eastAsia="MS Mincho" w:cs="Arial"/>
          <w:lang w:eastAsia="en-US"/>
        </w:rPr>
        <w:t xml:space="preserve"> w inny sposób w trakcie wzajemnej współpracy, w tym w związku z zawarciem i realizacją niniejszej umowy, które to informacje dotyczą bezpośrednio lub pośrednio </w:t>
      </w:r>
      <w:r>
        <w:rPr>
          <w:rFonts w:eastAsia="MS Mincho" w:cs="Arial"/>
          <w:lang w:eastAsia="en-US"/>
        </w:rPr>
        <w:t>Zamawiającemu</w:t>
      </w:r>
      <w:r w:rsidRPr="00F57C94">
        <w:rPr>
          <w:rFonts w:eastAsia="MS Mincho" w:cs="Arial"/>
          <w:lang w:eastAsia="en-US"/>
        </w:rPr>
        <w:t xml:space="preserve">, spółek </w:t>
      </w:r>
      <w:r>
        <w:rPr>
          <w:rFonts w:eastAsia="MS Mincho" w:cs="Arial"/>
          <w:lang w:eastAsia="en-US"/>
        </w:rPr>
        <w:br/>
      </w:r>
      <w:r w:rsidRPr="00F57C94">
        <w:rPr>
          <w:rFonts w:eastAsia="MS Mincho" w:cs="Arial"/>
          <w:lang w:eastAsia="en-US"/>
        </w:rPr>
        <w:t>z Grupy Kapitałowej Z</w:t>
      </w:r>
      <w:r>
        <w:rPr>
          <w:rFonts w:eastAsia="MS Mincho" w:cs="Arial"/>
          <w:lang w:eastAsia="en-US"/>
        </w:rPr>
        <w:t>amawiającego</w:t>
      </w:r>
      <w:r w:rsidRPr="00F57C94">
        <w:rPr>
          <w:rFonts w:eastAsia="MS Mincho" w:cs="Arial"/>
          <w:lang w:eastAsia="en-US"/>
        </w:rPr>
        <w:t xml:space="preserve">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w:t>
      </w:r>
      <w:r>
        <w:rPr>
          <w:rFonts w:eastAsia="MS Mincho" w:cs="Arial"/>
          <w:lang w:eastAsia="en-US"/>
        </w:rPr>
        <w:t>amawiający</w:t>
      </w:r>
      <w:r w:rsidRPr="00F57C94">
        <w:rPr>
          <w:rFonts w:eastAsia="MS Mincho" w:cs="Arial"/>
          <w:lang w:eastAsia="en-US"/>
        </w:rPr>
        <w:t xml:space="preserve">, jako podmiot uprawniony do korzystania z ww. informacji i rozporządzania nimi podjął, przy zachowaniu należytej staranności, działania w celu utrzymania ich w poufności, przekazane przez </w:t>
      </w:r>
      <w:r>
        <w:rPr>
          <w:rFonts w:eastAsia="MS Mincho" w:cs="Arial"/>
          <w:lang w:eastAsia="en-US"/>
        </w:rPr>
        <w:t>Zamawiającego</w:t>
      </w:r>
      <w:r w:rsidRPr="00F57C94">
        <w:rPr>
          <w:rFonts w:eastAsia="MS Mincho" w:cs="Arial"/>
          <w:lang w:eastAsia="en-US"/>
        </w:rPr>
        <w:t xml:space="preserve"> lub w jego imieniu lub uzyskane przez </w:t>
      </w:r>
      <w:r>
        <w:rPr>
          <w:rFonts w:eastAsia="MS Mincho" w:cs="Arial"/>
          <w:lang w:eastAsia="en-US"/>
        </w:rPr>
        <w:t>Wykonawcę</w:t>
      </w:r>
      <w:r w:rsidRPr="00F57C94">
        <w:rPr>
          <w:rFonts w:eastAsia="MS Mincho" w:cs="Arial"/>
          <w:lang w:eastAsia="en-US"/>
        </w:rPr>
        <w:t xml:space="preserve"> w inny sposób w trakcie negocjowania, zawarcia i wykonywania niniejszej umowy należy traktować jako tajemnicę przedsiębiorstwa w rozumieniu ustawy z dnia 16 kwietnia 1993 roku o </w:t>
      </w:r>
      <w:r w:rsidRPr="00F57C94">
        <w:rPr>
          <w:rFonts w:eastAsia="MS Mincho" w:cs="Arial"/>
          <w:lang w:eastAsia="en-US"/>
        </w:rPr>
        <w:lastRenderedPageBreak/>
        <w:t>zwalczaniu nieuczciwej konkurencji (dalej: „Tajemnica Przedsiębiorstwa”), chyba że w chwili przekazania, osoba przekazująca określi na piśmie lub w formie elektronicznej odmienny, od określonego powyżej, charakter takich informacji.</w:t>
      </w:r>
    </w:p>
    <w:p w14:paraId="6C5B6279"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sidRPr="00F57C94">
        <w:rPr>
          <w:rFonts w:eastAsia="MS Mincho" w:cs="Arial"/>
          <w:lang w:eastAsia="en-US"/>
        </w:rPr>
        <w:t xml:space="preserve">Przez zobowiązanie do zachowania w tajemnicy informacji wskazanych w ust. 1 powyżej, Strony rozumieją zakaz wykorzystywania, ujawniania oraz przekazywania tych informacji </w:t>
      </w:r>
      <w:r>
        <w:rPr>
          <w:rFonts w:eastAsia="MS Mincho" w:cs="Arial"/>
          <w:lang w:eastAsia="en-US"/>
        </w:rPr>
        <w:br/>
      </w:r>
      <w:r w:rsidRPr="00F57C94">
        <w:rPr>
          <w:rFonts w:eastAsia="MS Mincho" w:cs="Arial"/>
          <w:lang w:eastAsia="en-US"/>
        </w:rPr>
        <w:t>w jakikolwiek sposób oraz jakimkolwiek osobom trzecim, za wyjątkiem następujących sytuacji:</w:t>
      </w:r>
    </w:p>
    <w:p w14:paraId="6C5B627A" w14:textId="77777777" w:rsidR="0058227F" w:rsidRPr="00951A3B" w:rsidRDefault="00EF2561" w:rsidP="00EA7A79">
      <w:pPr>
        <w:pStyle w:val="Akapitzlist"/>
        <w:numPr>
          <w:ilvl w:val="1"/>
          <w:numId w:val="14"/>
        </w:numPr>
        <w:suppressAutoHyphens/>
        <w:ind w:left="851" w:hanging="426"/>
        <w:contextualSpacing w:val="0"/>
        <w:jc w:val="both"/>
        <w:rPr>
          <w:rFonts w:ascii="Arial" w:eastAsia="MS Mincho" w:hAnsi="Arial" w:cs="Arial"/>
          <w:sz w:val="22"/>
          <w:szCs w:val="22"/>
          <w:lang w:eastAsia="en-US"/>
        </w:rPr>
      </w:pPr>
      <w:r w:rsidRPr="00951A3B">
        <w:rPr>
          <w:rFonts w:ascii="Arial" w:eastAsia="MS Mincho" w:hAnsi="Arial" w:cs="Arial"/>
          <w:sz w:val="22"/>
          <w:szCs w:val="22"/>
          <w:lang w:eastAsia="en-US"/>
        </w:rPr>
        <w:t>Ujawnienie lub wykorzystanie informacji jest konieczne do prawidłowego wykonania niniejszej umowy i zgodne z tą umową lub</w:t>
      </w:r>
    </w:p>
    <w:p w14:paraId="6C5B627B" w14:textId="77777777" w:rsidR="0058227F" w:rsidRPr="00951A3B" w:rsidRDefault="00EF2561" w:rsidP="00EA7A79">
      <w:pPr>
        <w:pStyle w:val="Akapitzlist"/>
        <w:numPr>
          <w:ilvl w:val="1"/>
          <w:numId w:val="14"/>
        </w:numPr>
        <w:suppressAutoHyphens/>
        <w:ind w:left="851" w:hanging="426"/>
        <w:contextualSpacing w:val="0"/>
        <w:jc w:val="both"/>
        <w:rPr>
          <w:rFonts w:ascii="Arial" w:eastAsia="MS Mincho" w:hAnsi="Arial" w:cs="Arial"/>
          <w:sz w:val="22"/>
          <w:szCs w:val="22"/>
          <w:lang w:eastAsia="en-US"/>
        </w:rPr>
      </w:pPr>
      <w:r w:rsidRPr="000B38C6">
        <w:rPr>
          <w:rFonts w:ascii="Arial" w:eastAsia="MS Mincho" w:hAnsi="Arial" w:cs="Arial"/>
          <w:sz w:val="22"/>
          <w:szCs w:val="22"/>
          <w:lang w:eastAsia="en-US"/>
        </w:rPr>
        <w:t>informacje w chwili ich ujawnienia są już publicznie dostępne, a ich ujawnienie zostało dokonane przez Zamawiającego lub za jego zgodą lub w sposób inny niż poprzez niezgodne z prawem lub jakąkolwiek umową działanie lub zaniechanie lub</w:t>
      </w:r>
    </w:p>
    <w:p w14:paraId="6C5B627C" w14:textId="77777777" w:rsidR="0058227F" w:rsidRPr="00951A3B" w:rsidRDefault="00EF2561" w:rsidP="00EA7A79">
      <w:pPr>
        <w:pStyle w:val="Akapitzlist"/>
        <w:numPr>
          <w:ilvl w:val="1"/>
          <w:numId w:val="14"/>
        </w:numPr>
        <w:suppressAutoHyphens/>
        <w:ind w:left="851" w:hanging="426"/>
        <w:contextualSpacing w:val="0"/>
        <w:jc w:val="both"/>
        <w:rPr>
          <w:rFonts w:ascii="Arial" w:eastAsia="MS Mincho" w:hAnsi="Arial" w:cs="Arial"/>
          <w:sz w:val="22"/>
          <w:szCs w:val="22"/>
          <w:lang w:eastAsia="en-US"/>
        </w:rPr>
      </w:pPr>
      <w:r w:rsidRPr="000B38C6">
        <w:rPr>
          <w:rFonts w:ascii="Arial" w:eastAsia="MS Mincho" w:hAnsi="Arial" w:cs="Arial"/>
          <w:sz w:val="22"/>
          <w:szCs w:val="22"/>
          <w:lang w:eastAsia="en-US"/>
        </w:rPr>
        <w:t xml:space="preserve">Wykonawca został zobowiązany do ujawnienia informacji przez sąd lub uprawniony organ lub w przypadku prawnego obowiązku takiego ujawnienia, </w:t>
      </w:r>
      <w:r w:rsidRPr="007A5C4F">
        <w:rPr>
          <w:rFonts w:ascii="Arial" w:eastAsia="MS Mincho" w:hAnsi="Arial" w:cs="Arial"/>
          <w:sz w:val="22"/>
          <w:lang w:eastAsia="en-US"/>
        </w:rPr>
        <w:br/>
      </w:r>
      <w:r w:rsidRPr="000B38C6">
        <w:rPr>
          <w:rFonts w:ascii="Arial" w:eastAsia="MS Mincho" w:hAnsi="Arial" w:cs="Arial"/>
          <w:sz w:val="22"/>
          <w:szCs w:val="22"/>
          <w:lang w:eastAsia="en-US"/>
        </w:rPr>
        <w:t xml:space="preserve">z zastrzeżeniem, że Wykonawca, niezwłocznie pisemnie poinformuje Zamawiającego </w:t>
      </w:r>
      <w:r>
        <w:rPr>
          <w:rFonts w:ascii="Arial" w:eastAsia="MS Mincho" w:hAnsi="Arial" w:cs="Arial"/>
          <w:sz w:val="22"/>
          <w:lang w:eastAsia="en-US"/>
        </w:rPr>
        <w:br/>
      </w:r>
      <w:r w:rsidRPr="000B38C6">
        <w:rPr>
          <w:rFonts w:ascii="Arial" w:eastAsia="MS Mincho" w:hAnsi="Arial" w:cs="Arial"/>
          <w:sz w:val="22"/>
          <w:szCs w:val="22"/>
          <w:lang w:eastAsia="en-US"/>
        </w:rPr>
        <w:t>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C5B627D" w14:textId="77777777" w:rsidR="0058227F" w:rsidRPr="00951A3B" w:rsidRDefault="00EF2561" w:rsidP="00EA7A79">
      <w:pPr>
        <w:pStyle w:val="Akapitzlist"/>
        <w:numPr>
          <w:ilvl w:val="1"/>
          <w:numId w:val="14"/>
        </w:numPr>
        <w:suppressAutoHyphens/>
        <w:ind w:left="851" w:hanging="426"/>
        <w:contextualSpacing w:val="0"/>
        <w:jc w:val="both"/>
        <w:rPr>
          <w:rFonts w:ascii="Arial" w:eastAsia="MS Mincho" w:hAnsi="Arial" w:cs="Arial"/>
          <w:sz w:val="22"/>
          <w:szCs w:val="22"/>
          <w:lang w:eastAsia="en-US"/>
        </w:rPr>
      </w:pPr>
      <w:r w:rsidRPr="000B38C6">
        <w:rPr>
          <w:rFonts w:ascii="Arial" w:eastAsia="MS Mincho" w:hAnsi="Arial" w:cs="Arial"/>
          <w:sz w:val="22"/>
          <w:szCs w:val="22"/>
          <w:lang w:eastAsia="en-US"/>
        </w:rPr>
        <w:t>Zamawiający wyraził Wykonawcy pisemną zgodę na ujawnienie lub wykorzystanie informacji w określonym celu, we wskazany przez Zamawiającego sposób.</w:t>
      </w:r>
    </w:p>
    <w:p w14:paraId="6C5B627E"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Pr>
          <w:rFonts w:eastAsia="MS Mincho" w:cs="Arial"/>
          <w:lang w:eastAsia="en-US"/>
        </w:rPr>
        <w:t>Wykonawca</w:t>
      </w:r>
      <w:r w:rsidRPr="00F57C94">
        <w:rPr>
          <w:rFonts w:eastAsia="MS Mincho" w:cs="Arial"/>
          <w:lang w:eastAsia="en-US"/>
        </w:rPr>
        <w:t xml:space="preserve"> zobowiązany jest przedsięwziąć takie środki bezpieczeństwa i sposoby postępowania, jakie będą odpowiednie i wystarczające, dla zapewnienia bezpiecznego, </w:t>
      </w:r>
      <w:r>
        <w:rPr>
          <w:rFonts w:eastAsia="MS Mincho" w:cs="Arial"/>
          <w:lang w:eastAsia="en-US"/>
        </w:rPr>
        <w:br/>
      </w:r>
      <w:r w:rsidRPr="00F57C94">
        <w:rPr>
          <w:rFonts w:eastAsia="MS Mincho" w:cs="Arial"/>
          <w:lang w:eastAsia="en-US"/>
        </w:rPr>
        <w:t xml:space="preserve">w tym zgodnego z niniejszą umową i przepisami prawa, przetwarzania Tajemnicy Przedsiębiorstwa, aby zapobiec jakiemukolwiek nieautoryzowanemu wykorzystaniu, przekazaniu, ujawnieniu, czy dostępowi do tych informacji. </w:t>
      </w:r>
      <w:r>
        <w:rPr>
          <w:rFonts w:eastAsia="MS Mincho" w:cs="Arial"/>
          <w:lang w:eastAsia="en-US"/>
        </w:rPr>
        <w:t>Wykonawca</w:t>
      </w:r>
      <w:r w:rsidRPr="00F57C94">
        <w:rPr>
          <w:rFonts w:eastAsia="MS Mincho" w:cs="Arial"/>
          <w:lang w:eastAsia="en-US"/>
        </w:rPr>
        <w:t xml:space="preserve"> nie będzie, </w:t>
      </w:r>
      <w:r>
        <w:rPr>
          <w:rFonts w:eastAsia="MS Mincho" w:cs="Arial"/>
          <w:lang w:eastAsia="en-US"/>
        </w:rPr>
        <w:br/>
      </w:r>
      <w:r w:rsidRPr="00F57C94">
        <w:rPr>
          <w:rFonts w:eastAsia="MS Mincho" w:cs="Arial"/>
          <w:lang w:eastAsia="en-US"/>
        </w:rPr>
        <w:t xml:space="preserve">w szczególności kopiował lub utrwalał Tajemnicy Przedsiębiorstwa, jeżeli nie będzie to uzasadnione należytym wykonaniem przez </w:t>
      </w:r>
      <w:r>
        <w:rPr>
          <w:rFonts w:eastAsia="MS Mincho" w:cs="Arial"/>
          <w:lang w:eastAsia="en-US"/>
        </w:rPr>
        <w:t>Wykonawcę</w:t>
      </w:r>
      <w:r w:rsidRPr="00F57C94">
        <w:rPr>
          <w:rFonts w:eastAsia="MS Mincho" w:cs="Arial"/>
          <w:lang w:eastAsia="en-US"/>
        </w:rPr>
        <w:t xml:space="preserve"> niniejszej umowy. </w:t>
      </w:r>
      <w:r>
        <w:rPr>
          <w:rFonts w:eastAsia="MS Mincho" w:cs="Arial"/>
          <w:lang w:eastAsia="en-US"/>
        </w:rPr>
        <w:t>Wykonawca</w:t>
      </w:r>
      <w:r w:rsidRPr="00F57C94">
        <w:rPr>
          <w:rFonts w:eastAsia="MS Mincho" w:cs="Arial"/>
          <w:lang w:eastAsia="en-US"/>
        </w:rPr>
        <w:t xml:space="preserve"> zobowiązany jest do niezwłocznego powiadomienia </w:t>
      </w:r>
      <w:r>
        <w:rPr>
          <w:rFonts w:eastAsia="MS Mincho" w:cs="Arial"/>
          <w:lang w:eastAsia="en-US"/>
        </w:rPr>
        <w:t>Zamawiającego</w:t>
      </w:r>
      <w:r w:rsidRPr="00F57C94">
        <w:rPr>
          <w:rFonts w:eastAsia="MS Mincho" w:cs="Arial"/>
          <w:lang w:eastAsia="en-US"/>
        </w:rPr>
        <w:t xml:space="preserve"> o zaistniałych naruszeniach zasad ochrony lub nieuprawnionym ujawnieniu lub wykorzystaniu Tajemnicy Przedsiębiorstwa przetwarzanej w związku z realizacją niniejszej umowy.</w:t>
      </w:r>
    </w:p>
    <w:p w14:paraId="6C5B627F"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sidRPr="00F57C94">
        <w:rPr>
          <w:rFonts w:eastAsia="MS Mincho" w:cs="Arial"/>
          <w:lang w:eastAsia="en-US"/>
        </w:rPr>
        <w:t xml:space="preserve">Obowiązek zachowania w tajemnicy informacji, o których mowa w ust. 1 powyżej rozciąga się również na pracowników </w:t>
      </w:r>
      <w:r>
        <w:rPr>
          <w:rFonts w:eastAsia="MS Mincho" w:cs="Arial"/>
          <w:lang w:eastAsia="en-US"/>
        </w:rPr>
        <w:t>Wykonawcy</w:t>
      </w:r>
      <w:r w:rsidRPr="00F57C94">
        <w:rPr>
          <w:rFonts w:eastAsia="MS Mincho" w:cs="Arial"/>
          <w:lang w:eastAsia="en-US"/>
        </w:rPr>
        <w:t xml:space="preserve"> i inne osoby, w tym w szczególności audytorów, doradców i podwykonawców, którym </w:t>
      </w:r>
      <w:r>
        <w:rPr>
          <w:rFonts w:eastAsia="MS Mincho" w:cs="Arial"/>
          <w:lang w:eastAsia="en-US"/>
        </w:rPr>
        <w:t>Wykonawca</w:t>
      </w:r>
      <w:r w:rsidRPr="00F57C94">
        <w:rPr>
          <w:rFonts w:eastAsia="MS Mincho" w:cs="Arial"/>
          <w:lang w:eastAsia="en-US"/>
        </w:rPr>
        <w:t xml:space="preserve"> udostępni takie informacje. </w:t>
      </w:r>
      <w:r>
        <w:rPr>
          <w:rFonts w:eastAsia="MS Mincho" w:cs="Arial"/>
          <w:lang w:eastAsia="en-US"/>
        </w:rPr>
        <w:t>Wykonawca</w:t>
      </w:r>
      <w:r w:rsidRPr="00F57C94">
        <w:rPr>
          <w:rFonts w:eastAsia="MS Mincho" w:cs="Arial"/>
          <w:lang w:eastAsia="en-US"/>
        </w:rPr>
        <w:t xml:space="preserve"> zobowiązany jest do zobowiązania na piśmie ww. osób do ochrony Tajemnicy Przedsiębiorstwa na warunkach, co najmniej takich jak określone w niniejszej umowie. </w:t>
      </w:r>
      <w:r>
        <w:rPr>
          <w:rFonts w:eastAsia="MS Mincho" w:cs="Arial"/>
          <w:lang w:eastAsia="en-US"/>
        </w:rPr>
        <w:t>Wykonawca</w:t>
      </w:r>
      <w:r w:rsidRPr="00F57C94">
        <w:rPr>
          <w:rFonts w:eastAsia="MS Mincho" w:cs="Arial"/>
          <w:lang w:eastAsia="en-US"/>
        </w:rPr>
        <w:t xml:space="preserve"> ponosi pełną odpowiedzialność za działania lub zaniechania osób, które uzyskały dostęp do Tajemnicy Przedsiębiorstwa, w tym odpowiedzialność o której mowa w ust. 8. </w:t>
      </w:r>
    </w:p>
    <w:p w14:paraId="6C5B6280"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Pr>
          <w:rFonts w:eastAsia="MS Mincho" w:cs="Arial"/>
          <w:lang w:eastAsia="en-US"/>
        </w:rPr>
        <w:t>Wykonawca</w:t>
      </w:r>
      <w:r w:rsidRPr="00F57C94">
        <w:rPr>
          <w:rFonts w:eastAsia="MS Mincho" w:cs="Arial"/>
          <w:lang w:eastAsia="en-US"/>
        </w:rPr>
        <w:t xml:space="preserve"> zobowiązany jest na każde żądanie </w:t>
      </w:r>
      <w:r>
        <w:rPr>
          <w:rFonts w:eastAsia="MS Mincho" w:cs="Arial"/>
          <w:lang w:eastAsia="en-US"/>
        </w:rPr>
        <w:t>Zamawiającego</w:t>
      </w:r>
      <w:r w:rsidRPr="00F57C94">
        <w:rPr>
          <w:rFonts w:eastAsia="MS Mincho" w:cs="Arial"/>
          <w:lang w:eastAsia="en-US"/>
        </w:rPr>
        <w:t xml:space="preserve">, w terminie nie dłuższym niż 5 dni, przesłać </w:t>
      </w:r>
      <w:r>
        <w:rPr>
          <w:rFonts w:eastAsia="MS Mincho" w:cs="Arial"/>
          <w:lang w:eastAsia="en-US"/>
        </w:rPr>
        <w:t>Zamawiającemu</w:t>
      </w:r>
      <w:r w:rsidRPr="00F57C94">
        <w:rPr>
          <w:rFonts w:eastAsia="MS Mincho" w:cs="Arial"/>
          <w:lang w:eastAsia="en-US"/>
        </w:rPr>
        <w:t xml:space="preserve"> listę osób i podmiotów, które za pośrednictwem </w:t>
      </w:r>
      <w:r>
        <w:rPr>
          <w:rFonts w:eastAsia="MS Mincho" w:cs="Arial"/>
          <w:lang w:eastAsia="en-US"/>
        </w:rPr>
        <w:t>Wykonawcy</w:t>
      </w:r>
      <w:r w:rsidRPr="00F57C94">
        <w:rPr>
          <w:rFonts w:eastAsia="MS Mincho" w:cs="Arial"/>
          <w:lang w:eastAsia="en-US"/>
        </w:rPr>
        <w:t xml:space="preserve"> uzyskały dostęp do Tajemnicy Przedsiębiorstwa. Niewywiązanie się z obowiązku, o którym mowa w niniejszym ustępie będzie traktowane jako nieuprawnione ujawnienie Tajemnicy Przedsiębiorstwa skutkujące odpowiedzialnością, o której mowa w ust. 8. </w:t>
      </w:r>
    </w:p>
    <w:p w14:paraId="6C5B6281"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sidRPr="00F57C94">
        <w:rPr>
          <w:rFonts w:eastAsia="MS Mincho" w:cs="Arial"/>
          <w:lang w:eastAsia="en-US"/>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w:t>
      </w:r>
      <w:r>
        <w:rPr>
          <w:rFonts w:eastAsia="MS Mincho" w:cs="Arial"/>
          <w:lang w:eastAsia="en-US"/>
        </w:rPr>
        <w:t xml:space="preserve"> </w:t>
      </w:r>
      <w:r w:rsidRPr="00F57C94">
        <w:rPr>
          <w:rFonts w:eastAsia="MS Mincho" w:cs="Arial"/>
          <w:lang w:eastAsia="en-US"/>
        </w:rPr>
        <w:t xml:space="preserve">informacje te nadal podlegają ochronie w oparciu </w:t>
      </w:r>
      <w:r>
        <w:rPr>
          <w:rFonts w:eastAsia="MS Mincho" w:cs="Arial"/>
          <w:lang w:eastAsia="en-US"/>
        </w:rPr>
        <w:br/>
      </w:r>
      <w:r w:rsidRPr="00F57C94">
        <w:rPr>
          <w:rFonts w:eastAsia="MS Mincho" w:cs="Arial"/>
          <w:lang w:eastAsia="en-US"/>
        </w:rPr>
        <w:lastRenderedPageBreak/>
        <w:t xml:space="preserve">o wewnętrzne regulacje lub decyzje </w:t>
      </w:r>
      <w:r>
        <w:rPr>
          <w:rFonts w:eastAsia="MS Mincho" w:cs="Arial"/>
          <w:lang w:eastAsia="en-US"/>
        </w:rPr>
        <w:t>Zamawiający</w:t>
      </w:r>
      <w:r w:rsidRPr="00F57C94">
        <w:rPr>
          <w:rFonts w:eastAsia="MS Mincho" w:cs="Arial"/>
          <w:lang w:eastAsia="en-US"/>
        </w:rPr>
        <w:t xml:space="preserve"> lub w oparciu o szczególne przepisy prawa, </w:t>
      </w:r>
      <w:r>
        <w:rPr>
          <w:rFonts w:eastAsia="MS Mincho" w:cs="Arial"/>
          <w:lang w:eastAsia="en-US"/>
        </w:rPr>
        <w:t>Zamawiający</w:t>
      </w:r>
      <w:r w:rsidRPr="00F57C94">
        <w:rPr>
          <w:rFonts w:eastAsia="MS Mincho" w:cs="Arial"/>
          <w:lang w:eastAsia="en-US"/>
        </w:rPr>
        <w:t xml:space="preserve"> powiadomi </w:t>
      </w:r>
      <w:r>
        <w:rPr>
          <w:rFonts w:eastAsia="MS Mincho" w:cs="Arial"/>
          <w:lang w:eastAsia="en-US"/>
        </w:rPr>
        <w:t>Wykonawcę</w:t>
      </w:r>
      <w:r w:rsidRPr="00F57C94">
        <w:rPr>
          <w:rFonts w:eastAsia="MS Mincho" w:cs="Arial"/>
          <w:lang w:eastAsia="en-US"/>
        </w:rPr>
        <w:t xml:space="preserve"> na piśmie, o przedłużeniu okresu ochrony, o dodatkowy wskazany przez Zleceniodawcę okres (nie dłuższy jednak niż 10 lat), na co </w:t>
      </w:r>
      <w:r>
        <w:rPr>
          <w:rFonts w:eastAsia="MS Mincho" w:cs="Arial"/>
          <w:lang w:eastAsia="en-US"/>
        </w:rPr>
        <w:t>Wykonawca</w:t>
      </w:r>
      <w:r w:rsidRPr="00F57C94">
        <w:rPr>
          <w:rFonts w:eastAsia="MS Mincho" w:cs="Arial"/>
          <w:lang w:eastAsia="en-US"/>
        </w:rPr>
        <w:t xml:space="preserve">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t>
      </w:r>
      <w:r>
        <w:rPr>
          <w:rFonts w:eastAsia="MS Mincho" w:cs="Arial"/>
          <w:lang w:eastAsia="en-US"/>
        </w:rPr>
        <w:br/>
      </w:r>
      <w:r w:rsidRPr="00F57C94">
        <w:rPr>
          <w:rFonts w:eastAsia="MS Mincho" w:cs="Arial"/>
          <w:lang w:eastAsia="en-US"/>
        </w:rPr>
        <w:t>w niniejszym ustępie obowiązuje niezależnie od rozwiązania, wygaśnięcia lub uchylenia bądź zniweczenia skutków prawnych niniejszej umowy.</w:t>
      </w:r>
    </w:p>
    <w:p w14:paraId="6C5B6282"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sidRPr="00F57C94">
        <w:rPr>
          <w:rFonts w:eastAsia="MS Mincho" w:cs="Arial"/>
          <w:lang w:eastAsia="en-US"/>
        </w:rPr>
        <w:t xml:space="preserve">Nie później niż w terminie 3 dni roboczych po upływie okresu ochrony o, którym mowa w ust. 6 powyżej </w:t>
      </w:r>
      <w:r>
        <w:rPr>
          <w:rFonts w:eastAsia="MS Mincho" w:cs="Arial"/>
          <w:lang w:eastAsia="en-US"/>
        </w:rPr>
        <w:t>Wykonawca</w:t>
      </w:r>
      <w:r w:rsidRPr="00F57C94">
        <w:rPr>
          <w:rFonts w:eastAsia="MS Mincho" w:cs="Arial"/>
          <w:lang w:eastAsia="en-US"/>
        </w:rPr>
        <w:t xml:space="preserve"> oraz wszelkie osoby, którym </w:t>
      </w:r>
      <w:r>
        <w:rPr>
          <w:rFonts w:eastAsia="MS Mincho" w:cs="Arial"/>
          <w:lang w:eastAsia="en-US"/>
        </w:rPr>
        <w:t>Wykonawca</w:t>
      </w:r>
      <w:r w:rsidRPr="00F57C94">
        <w:rPr>
          <w:rFonts w:eastAsia="MS Mincho" w:cs="Arial"/>
          <w:lang w:eastAsia="en-US"/>
        </w:rPr>
        <w:t xml:space="preserve"> przekazał Tajemnicę Przedsiębiorstwa zobowiązane są zwrócić </w:t>
      </w:r>
      <w:r>
        <w:rPr>
          <w:rFonts w:eastAsia="MS Mincho" w:cs="Arial"/>
          <w:lang w:eastAsia="en-US"/>
        </w:rPr>
        <w:t>Zamawiającemu</w:t>
      </w:r>
      <w:r w:rsidRPr="00F57C94">
        <w:rPr>
          <w:rFonts w:eastAsia="MS Mincho" w:cs="Arial"/>
          <w:lang w:eastAsia="en-US"/>
        </w:rPr>
        <w:t xml:space="preserve"> lub zniszczyć wszelkie materiały ją zawierające.</w:t>
      </w:r>
    </w:p>
    <w:p w14:paraId="6C5B6283" w14:textId="77777777" w:rsidR="0058227F" w:rsidRPr="00951A3B" w:rsidRDefault="00EF2561" w:rsidP="00EA7A79">
      <w:pPr>
        <w:numPr>
          <w:ilvl w:val="0"/>
          <w:numId w:val="14"/>
        </w:numPr>
        <w:suppressAutoHyphens/>
        <w:spacing w:line="240" w:lineRule="auto"/>
        <w:ind w:left="426" w:hanging="426"/>
        <w:rPr>
          <w:rFonts w:eastAsia="MS Mincho" w:cs="Arial"/>
          <w:lang w:eastAsia="en-US"/>
        </w:rPr>
      </w:pPr>
      <w:r w:rsidRPr="00F57C94">
        <w:rPr>
          <w:rFonts w:eastAsia="MS Mincho" w:cs="Arial"/>
          <w:lang w:eastAsia="en-US"/>
        </w:rPr>
        <w:t xml:space="preserve">W przypadku nieuprawnionego wykorzystania, przekazania lub ujawnienia przez </w:t>
      </w:r>
      <w:r>
        <w:rPr>
          <w:rFonts w:eastAsia="MS Mincho" w:cs="Arial"/>
          <w:lang w:eastAsia="en-US"/>
        </w:rPr>
        <w:t>Wykonawcę</w:t>
      </w:r>
      <w:r w:rsidRPr="00F57C94">
        <w:rPr>
          <w:rFonts w:eastAsia="MS Mincho" w:cs="Arial"/>
          <w:lang w:eastAsia="en-US"/>
        </w:rPr>
        <w:t xml:space="preserve"> Tajemnicy Przedsiębiorstwa, </w:t>
      </w:r>
      <w:r>
        <w:rPr>
          <w:rFonts w:eastAsia="MS Mincho" w:cs="Arial"/>
          <w:lang w:eastAsia="en-US"/>
        </w:rPr>
        <w:t xml:space="preserve">Zamawiający </w:t>
      </w:r>
      <w:r w:rsidRPr="00F57C94">
        <w:rPr>
          <w:rFonts w:eastAsia="MS Mincho" w:cs="Arial"/>
          <w:lang w:eastAsia="en-US"/>
        </w:rPr>
        <w:t xml:space="preserve">uprawniony jest do żądania od </w:t>
      </w:r>
      <w:r>
        <w:rPr>
          <w:rFonts w:eastAsia="MS Mincho" w:cs="Arial"/>
          <w:lang w:eastAsia="en-US"/>
        </w:rPr>
        <w:t>Wykonawcy</w:t>
      </w:r>
      <w:r w:rsidRPr="00F57C94">
        <w:rPr>
          <w:rFonts w:eastAsia="MS Mincho" w:cs="Arial"/>
          <w:lang w:eastAsia="en-US"/>
        </w:rPr>
        <w:t xml:space="preserve"> zapłaty kary umownej w wysokości 100</w:t>
      </w:r>
      <w:r>
        <w:rPr>
          <w:rFonts w:eastAsia="MS Mincho" w:cs="Arial"/>
          <w:lang w:eastAsia="en-US"/>
        </w:rPr>
        <w:t>.</w:t>
      </w:r>
      <w:r w:rsidRPr="00F57C94">
        <w:rPr>
          <w:rFonts w:eastAsia="MS Mincho" w:cs="Arial"/>
          <w:lang w:eastAsia="en-US"/>
        </w:rPr>
        <w:t>000</w:t>
      </w:r>
      <w:r>
        <w:rPr>
          <w:rFonts w:eastAsia="MS Mincho" w:cs="Arial"/>
          <w:lang w:eastAsia="en-US"/>
        </w:rPr>
        <w:t>,00</w:t>
      </w:r>
      <w:r w:rsidRPr="00F57C94">
        <w:rPr>
          <w:rFonts w:eastAsia="MS Mincho" w:cs="Arial"/>
          <w:lang w:eastAsia="en-US"/>
        </w:rPr>
        <w:t xml:space="preserve"> zł ( słownie: sto tysięcy złotych) za każdy przypadek nieuprawnionego wykorzystania, przekazania lub ujawnienia ww. informacji. Zapłata kary umownej wskazanej powyżej nie ogranicza prawa </w:t>
      </w:r>
      <w:r>
        <w:rPr>
          <w:rFonts w:eastAsia="MS Mincho" w:cs="Arial"/>
          <w:lang w:eastAsia="en-US"/>
        </w:rPr>
        <w:t>Zamawiającego</w:t>
      </w:r>
      <w:r w:rsidRPr="00F57C94">
        <w:rPr>
          <w:rFonts w:eastAsia="MS Mincho" w:cs="Arial"/>
          <w:lang w:eastAsia="en-US"/>
        </w:rPr>
        <w:t xml:space="preserve"> do dochodzenia od </w:t>
      </w:r>
      <w:r>
        <w:rPr>
          <w:rFonts w:eastAsia="MS Mincho" w:cs="Arial"/>
          <w:lang w:eastAsia="en-US"/>
        </w:rPr>
        <w:t>Wykonawcy</w:t>
      </w:r>
      <w:r w:rsidRPr="00F57C94">
        <w:rPr>
          <w:rFonts w:eastAsia="MS Mincho" w:cs="Arial"/>
          <w:lang w:eastAsia="en-US"/>
        </w:rPr>
        <w:t xml:space="preserve"> odszkodowania na zasadach ogólnych, w przypadku gdy wysokość poniesionej szkody przewyższa zastrzeżoną w niniejszej umowie wysokość kary umownej. Powyższe nie wyłącza w żaden sposób innych sankcji i uprawnień </w:t>
      </w:r>
      <w:r>
        <w:rPr>
          <w:rFonts w:eastAsia="MS Mincho" w:cs="Arial"/>
          <w:lang w:eastAsia="en-US"/>
        </w:rPr>
        <w:t>Zamawiającego</w:t>
      </w:r>
      <w:r w:rsidRPr="00F57C94">
        <w:rPr>
          <w:rFonts w:eastAsia="MS Mincho" w:cs="Arial"/>
          <w:lang w:eastAsia="en-US"/>
        </w:rPr>
        <w:t xml:space="preserve"> określonych w przepisach prawa, w tym w ustawie z dnia 16 kwietnia 1993 roku o zwalczaniu nieuczciwej konkurencji.</w:t>
      </w:r>
    </w:p>
    <w:p w14:paraId="6C5B6284" w14:textId="77777777" w:rsidR="0058227F" w:rsidRPr="00762A41" w:rsidRDefault="00EF2561" w:rsidP="1CE0768D">
      <w:pPr>
        <w:pStyle w:val="Akapitzlist"/>
        <w:numPr>
          <w:ilvl w:val="0"/>
          <w:numId w:val="14"/>
        </w:numPr>
        <w:ind w:left="426" w:hanging="426"/>
        <w:jc w:val="both"/>
        <w:rPr>
          <w:lang w:eastAsia="en-US"/>
        </w:rPr>
      </w:pPr>
      <w:r w:rsidRPr="00762A41">
        <w:rPr>
          <w:rFonts w:ascii="Arial" w:eastAsia="Arial" w:hAnsi="Arial" w:cs="Arial"/>
          <w:sz w:val="22"/>
          <w:szCs w:val="22"/>
        </w:rPr>
        <w:t>W przypadku, gdy w związku z realizacją niniejszej umowy, zaistnieje konieczność dostępu</w:t>
      </w:r>
      <w:r w:rsidR="002A0D90">
        <w:rPr>
          <w:rFonts w:ascii="Arial" w:eastAsia="Arial" w:hAnsi="Arial" w:cs="Arial"/>
          <w:sz w:val="22"/>
          <w:szCs w:val="22"/>
        </w:rPr>
        <w:t xml:space="preserve"> </w:t>
      </w:r>
      <w:r w:rsidRPr="00762A41">
        <w:rPr>
          <w:rFonts w:ascii="Arial" w:eastAsia="Arial" w:hAnsi="Arial" w:cs="Arial"/>
          <w:sz w:val="22"/>
          <w:szCs w:val="22"/>
        </w:rPr>
        <w:t>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6C5B6285" w14:textId="77777777" w:rsidR="0058227F" w:rsidRPr="00762A41" w:rsidRDefault="00EF2561">
      <w:pPr>
        <w:numPr>
          <w:ilvl w:val="0"/>
          <w:numId w:val="14"/>
        </w:numPr>
        <w:suppressAutoHyphens/>
        <w:spacing w:line="240" w:lineRule="auto"/>
        <w:ind w:left="426" w:hanging="426"/>
        <w:rPr>
          <w:rFonts w:eastAsia="MS Mincho" w:cs="Arial"/>
          <w:lang w:eastAsia="en-US"/>
        </w:rPr>
      </w:pPr>
      <w:r w:rsidRPr="00762A41">
        <w:rPr>
          <w:rFonts w:eastAsia="MS Mincho" w:cs="Arial"/>
          <w:lang w:eastAsia="en-US"/>
        </w:rPr>
        <w:t>W przypadku, gdy w trakcie realizacji niniejszej umowy, zaistnieje konieczności dostępu lub przekazania Wykonawcy, w jakiejkolwiek formie, informacji stanowiących Tajemnicę Spółki ORLEN S.A.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S.A.</w:t>
      </w:r>
    </w:p>
    <w:p w14:paraId="6C5B6286" w14:textId="77777777" w:rsidR="0058227F" w:rsidRDefault="00EF2561" w:rsidP="00EA7A79">
      <w:pPr>
        <w:numPr>
          <w:ilvl w:val="0"/>
          <w:numId w:val="14"/>
        </w:numPr>
        <w:suppressAutoHyphens/>
        <w:spacing w:line="240" w:lineRule="auto"/>
        <w:ind w:left="426" w:hanging="426"/>
        <w:rPr>
          <w:rFonts w:eastAsia="MS Mincho" w:cs="Arial"/>
          <w:lang w:eastAsia="en-US"/>
        </w:rPr>
      </w:pPr>
      <w:r w:rsidRPr="001A09E7">
        <w:rPr>
          <w:rFonts w:eastAsia="MS Mincho" w:cs="Arial"/>
          <w:lang w:eastAsia="en-US"/>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6C5B6287" w14:textId="77777777" w:rsidR="00C318C8" w:rsidRPr="008D1109" w:rsidRDefault="00EF2561" w:rsidP="00C318C8">
      <w:pPr>
        <w:numPr>
          <w:ilvl w:val="0"/>
          <w:numId w:val="14"/>
        </w:numPr>
        <w:suppressAutoHyphens/>
        <w:spacing w:line="240" w:lineRule="auto"/>
        <w:ind w:left="426" w:hanging="426"/>
        <w:rPr>
          <w:rFonts w:eastAsia="MS Mincho" w:cs="Arial"/>
          <w:lang w:eastAsia="en-US"/>
        </w:rPr>
      </w:pPr>
      <w:r w:rsidRPr="0058227F">
        <w:rPr>
          <w:rFonts w:eastAsia="MS Mincho" w:cs="Arial"/>
          <w:lang w:eastAsia="en-US"/>
        </w:rPr>
        <w:t>Wykonawca zobowiązany jest do wypełnienia, w imieniu Zamawiającego jako Administratora danych w rozumieniu obowiązujących przepisów prawa o ochronie danych osobowych, niezwłocznie, jednakże nie później niż w terminie 30 (trzydzieści) dni od dnia zawarcia niniejszej umowy z Zamawiającym, obowiązku informacyjnego wobec osób fizycznych zatrudnionych przez Wykonawcę lub współpracujących z Wykonawcą przy zawarciu lub realizacji niniejszej umowy - bez względu na podstawę prawną tej współpracy, w tym także członków organów Wykonawcy, prokurentów lub pełnomocników reprezentujących Wykonawc</w:t>
      </w:r>
      <w:r w:rsidR="003C4F43">
        <w:rPr>
          <w:rFonts w:eastAsia="MS Mincho" w:cs="Arial"/>
          <w:lang w:eastAsia="en-US"/>
        </w:rPr>
        <w:t>ę</w:t>
      </w:r>
      <w:r w:rsidRPr="0058227F">
        <w:rPr>
          <w:rFonts w:eastAsia="MS Mincho" w:cs="Arial"/>
          <w:lang w:eastAsia="en-US"/>
        </w:rPr>
        <w:t xml:space="preserve"> - których dane osobowe udostępnione zostały Zamawiającemu przez </w:t>
      </w:r>
      <w:r w:rsidRPr="0058227F">
        <w:rPr>
          <w:rFonts w:eastAsia="MS Mincho" w:cs="Arial"/>
          <w:lang w:eastAsia="en-US"/>
        </w:rPr>
        <w:lastRenderedPageBreak/>
        <w:t>Wykonawcę w związku z zawarciem lub realizacją niniejszej umowy. Obowiązek, o którym mowa w zdaniu poprzedzającym powinien zostać spełniony poprzez przekazanie tym osobom odpowiedniej klauzuli informacyjnej, zgodnie ze wzorami stanowiącymi Załącznik nr 5 i 6 do niniejszej umowy, przy jednoczesnym zachowaniu zasady rozliczalności.</w:t>
      </w:r>
    </w:p>
    <w:p w14:paraId="128662F7" w14:textId="77777777" w:rsidR="00EF2561" w:rsidRDefault="00EF2561" w:rsidP="00EA7A79">
      <w:pPr>
        <w:spacing w:line="240" w:lineRule="auto"/>
        <w:jc w:val="center"/>
        <w:rPr>
          <w:rFonts w:cs="Arial"/>
          <w:b/>
          <w:bCs/>
        </w:rPr>
      </w:pPr>
    </w:p>
    <w:p w14:paraId="6C5B6288" w14:textId="45D4DF46" w:rsidR="0038449B" w:rsidRPr="00951A3B" w:rsidRDefault="00EF2561" w:rsidP="00EA7A79">
      <w:pPr>
        <w:spacing w:line="240" w:lineRule="auto"/>
        <w:jc w:val="center"/>
        <w:rPr>
          <w:rFonts w:cs="Arial"/>
          <w:b/>
          <w:bCs/>
        </w:rPr>
      </w:pPr>
      <w:r w:rsidRPr="00847D84">
        <w:rPr>
          <w:rFonts w:cs="Arial"/>
          <w:b/>
          <w:bCs/>
        </w:rPr>
        <w:t>§ 15</w:t>
      </w:r>
    </w:p>
    <w:p w14:paraId="6C5B6289" w14:textId="77777777" w:rsidR="0038449B" w:rsidRPr="00951A3B" w:rsidRDefault="00EF2561" w:rsidP="00EA7A79">
      <w:pPr>
        <w:spacing w:line="240" w:lineRule="auto"/>
        <w:jc w:val="center"/>
        <w:rPr>
          <w:rFonts w:cs="Arial"/>
          <w:b/>
          <w:bCs/>
        </w:rPr>
      </w:pPr>
      <w:r w:rsidRPr="00847D84">
        <w:rPr>
          <w:rFonts w:cs="Arial"/>
          <w:b/>
          <w:bCs/>
        </w:rPr>
        <w:t>Audyt</w:t>
      </w:r>
    </w:p>
    <w:p w14:paraId="6C5B628A" w14:textId="77777777" w:rsidR="00835862" w:rsidRPr="00835862" w:rsidRDefault="00EF2561" w:rsidP="00EA7A79">
      <w:pPr>
        <w:widowControl w:val="0"/>
        <w:tabs>
          <w:tab w:val="left" w:pos="567"/>
        </w:tabs>
        <w:autoSpaceDE w:val="0"/>
        <w:autoSpaceDN w:val="0"/>
        <w:adjustRightInd w:val="0"/>
        <w:spacing w:line="240" w:lineRule="auto"/>
        <w:ind w:left="567" w:hanging="567"/>
        <w:rPr>
          <w:rFonts w:eastAsia="MS Mincho" w:cs="Arial"/>
          <w:lang w:eastAsia="en-US"/>
        </w:rPr>
      </w:pPr>
      <w:r w:rsidRPr="00835862">
        <w:rPr>
          <w:rFonts w:eastAsia="MS Mincho" w:cs="Arial"/>
          <w:lang w:eastAsia="en-US"/>
        </w:rPr>
        <w:t xml:space="preserve">1. </w:t>
      </w:r>
      <w:r w:rsidRPr="00835862">
        <w:rPr>
          <w:rFonts w:eastAsia="MS Mincho" w:cs="Arial"/>
          <w:lang w:eastAsia="en-US"/>
        </w:rPr>
        <w:tab/>
        <w:t>W celu wykazania, iż przedmiot umowy realizowany jest zgodnie z zawartymi w umowie wymaganiami prawnymi oraz wymaganiami własnymi</w:t>
      </w:r>
      <w:r>
        <w:rPr>
          <w:rFonts w:eastAsia="MS Mincho" w:cs="Arial"/>
          <w:lang w:eastAsia="en-US"/>
        </w:rPr>
        <w:t xml:space="preserve"> Zamawiającego</w:t>
      </w:r>
      <w:r w:rsidRPr="00835862">
        <w:rPr>
          <w:rFonts w:eastAsia="MS Mincho" w:cs="Arial"/>
          <w:lang w:eastAsia="en-US"/>
        </w:rPr>
        <w:t xml:space="preserve">, w szczególności </w:t>
      </w:r>
      <w:r>
        <w:rPr>
          <w:rFonts w:eastAsia="MS Mincho" w:cs="Arial"/>
          <w:lang w:eastAsia="en-US"/>
        </w:rPr>
        <w:br/>
      </w:r>
      <w:r w:rsidRPr="00835862">
        <w:rPr>
          <w:rFonts w:eastAsia="MS Mincho" w:cs="Arial"/>
          <w:lang w:eastAsia="en-US"/>
        </w:rPr>
        <w:t>w odniesieniu do respektowania zasad bezpieczeństwa i higieny pracy oraz ochrony środowiska, Zamawiający zastrzega sobie prawo przeprowadzania audytów planowych i pozaplanowych „ad hoc” Wykonawcy.</w:t>
      </w:r>
    </w:p>
    <w:p w14:paraId="6C5B628B" w14:textId="77777777" w:rsidR="00835862" w:rsidRPr="00835862" w:rsidRDefault="00EF2561" w:rsidP="00EA7A79">
      <w:pPr>
        <w:widowControl w:val="0"/>
        <w:numPr>
          <w:ilvl w:val="0"/>
          <w:numId w:val="10"/>
        </w:numPr>
        <w:tabs>
          <w:tab w:val="clear" w:pos="357"/>
          <w:tab w:val="left" w:pos="567"/>
        </w:tabs>
        <w:autoSpaceDE w:val="0"/>
        <w:autoSpaceDN w:val="0"/>
        <w:adjustRightInd w:val="0"/>
        <w:spacing w:line="240" w:lineRule="auto"/>
        <w:ind w:left="567" w:firstLine="0"/>
        <w:rPr>
          <w:rFonts w:eastAsia="MS Mincho" w:cs="Arial"/>
          <w:lang w:eastAsia="en-US"/>
        </w:rPr>
      </w:pPr>
      <w:r w:rsidRPr="00835862">
        <w:rPr>
          <w:rFonts w:eastAsia="MS Mincho" w:cs="Arial"/>
          <w:lang w:eastAsia="en-US"/>
        </w:rPr>
        <w:t xml:space="preserve"> Audyt planowy (z ustaleniem celu, zakresu, terminu) – zaplanowane przez Zamawiającego spotkanie z udziałem przedstawicieli Wykonawcy. Zamawiający wskazuje/proponuje Wykonawcy planowany termin i miejsce audytu;</w:t>
      </w:r>
    </w:p>
    <w:p w14:paraId="6C5B628C" w14:textId="77777777" w:rsidR="00835862" w:rsidRPr="00835862" w:rsidRDefault="00EF2561" w:rsidP="00EA7A79">
      <w:pPr>
        <w:widowControl w:val="0"/>
        <w:numPr>
          <w:ilvl w:val="0"/>
          <w:numId w:val="10"/>
        </w:numPr>
        <w:tabs>
          <w:tab w:val="clear" w:pos="357"/>
          <w:tab w:val="num" w:pos="567"/>
        </w:tabs>
        <w:autoSpaceDE w:val="0"/>
        <w:autoSpaceDN w:val="0"/>
        <w:adjustRightInd w:val="0"/>
        <w:spacing w:line="240" w:lineRule="auto"/>
        <w:ind w:left="567" w:firstLine="0"/>
        <w:rPr>
          <w:rFonts w:eastAsia="MS Mincho" w:cs="Arial"/>
          <w:lang w:eastAsia="en-US"/>
        </w:rPr>
      </w:pPr>
      <w:r w:rsidRPr="00835862">
        <w:rPr>
          <w:rFonts w:eastAsia="MS Mincho" w:cs="Arial"/>
          <w:lang w:eastAsia="en-US"/>
        </w:rPr>
        <w:t xml:space="preserve">Audyt pozaplanowy „ad hoc” – niezaplanowany z Wykonawcą przegląd prac wykonywany przez przedstawicieli Zamawiającego na realizowanym zadaniu. </w:t>
      </w:r>
    </w:p>
    <w:p w14:paraId="6C5B628D" w14:textId="77777777" w:rsidR="00835862" w:rsidRPr="00835862" w:rsidRDefault="00EF2561" w:rsidP="00EA7A79">
      <w:pPr>
        <w:widowControl w:val="0"/>
        <w:tabs>
          <w:tab w:val="num" w:pos="567"/>
        </w:tabs>
        <w:autoSpaceDE w:val="0"/>
        <w:autoSpaceDN w:val="0"/>
        <w:adjustRightInd w:val="0"/>
        <w:spacing w:line="240" w:lineRule="auto"/>
        <w:ind w:left="567"/>
        <w:rPr>
          <w:rFonts w:eastAsia="MS Mincho" w:cs="Arial"/>
          <w:lang w:eastAsia="en-US"/>
        </w:rPr>
      </w:pPr>
      <w:r w:rsidRPr="00835862">
        <w:rPr>
          <w:rFonts w:eastAsia="MS Mincho" w:cs="Arial"/>
          <w:lang w:eastAsia="en-US"/>
        </w:rPr>
        <w:t xml:space="preserve">Audyty realizowane przez zespoły audytowe </w:t>
      </w:r>
      <w:r>
        <w:rPr>
          <w:rFonts w:eastAsia="MS Mincho" w:cs="Arial"/>
          <w:lang w:eastAsia="en-US"/>
        </w:rPr>
        <w:t xml:space="preserve">Zamawiającego </w:t>
      </w:r>
      <w:r w:rsidRPr="00835862">
        <w:rPr>
          <w:rFonts w:eastAsia="MS Mincho" w:cs="Arial"/>
          <w:lang w:eastAsia="en-US"/>
        </w:rPr>
        <w:t>mają na celu potwierdzenie zdolności Wykonawcy do realizacji prac zgodnie z zawartą umową.</w:t>
      </w:r>
    </w:p>
    <w:p w14:paraId="6C5B628E" w14:textId="77777777" w:rsidR="00144428" w:rsidRPr="00C318C8" w:rsidRDefault="00EF2561" w:rsidP="00C318C8">
      <w:pPr>
        <w:tabs>
          <w:tab w:val="left" w:pos="567"/>
        </w:tabs>
        <w:spacing w:line="240" w:lineRule="auto"/>
        <w:ind w:left="567" w:hanging="567"/>
        <w:rPr>
          <w:rFonts w:eastAsia="MS Mincho" w:cs="Arial"/>
          <w:lang w:eastAsia="en-US"/>
        </w:rPr>
      </w:pPr>
      <w:r w:rsidRPr="00835862">
        <w:rPr>
          <w:rFonts w:eastAsia="MS Mincho" w:cs="Arial"/>
          <w:lang w:eastAsia="en-US"/>
        </w:rPr>
        <w:t>2.</w:t>
      </w:r>
      <w:r w:rsidRPr="00835862">
        <w:rPr>
          <w:rFonts w:eastAsia="MS Mincho" w:cs="Arial"/>
          <w:lang w:eastAsia="en-US"/>
        </w:rPr>
        <w:tab/>
        <w:t xml:space="preserve">W przypadku stwierdzenia nieprzestrzegania przez Wykonawcę przepisów z zakresu ochrony środowiska w zależności od charakteru i typu uchybień oraz ich wpływu na tempo wykonania i bezpieczeństwo realizacji przedmiotu Umowy, Zamawiający może zawiesić wykonywanie prac powierzonych na okres do usunięcia stwierdzonych uchybień. Za taki okres zawieszenia realizacji umowy z przyczyn leżących po stronie Wykonawcy, Wykonawcy nie przysługuje żadne wynagrodzenie. </w:t>
      </w:r>
    </w:p>
    <w:p w14:paraId="754A36AE" w14:textId="77777777" w:rsidR="00EF2561" w:rsidRDefault="00EF2561" w:rsidP="00EA7A79">
      <w:pPr>
        <w:spacing w:line="240" w:lineRule="auto"/>
        <w:jc w:val="center"/>
        <w:rPr>
          <w:rFonts w:cs="Arial"/>
          <w:b/>
          <w:bCs/>
        </w:rPr>
      </w:pPr>
    </w:p>
    <w:p w14:paraId="6C5B628F" w14:textId="3477DC46" w:rsidR="0038449B" w:rsidRPr="00951A3B" w:rsidRDefault="00EF2561" w:rsidP="00EA7A79">
      <w:pPr>
        <w:spacing w:line="240" w:lineRule="auto"/>
        <w:jc w:val="center"/>
        <w:rPr>
          <w:rFonts w:cs="Arial"/>
          <w:b/>
          <w:bCs/>
        </w:rPr>
      </w:pPr>
      <w:r w:rsidRPr="00847D84">
        <w:rPr>
          <w:rFonts w:cs="Arial"/>
          <w:b/>
          <w:bCs/>
        </w:rPr>
        <w:t>§16</w:t>
      </w:r>
    </w:p>
    <w:p w14:paraId="6C5B6290" w14:textId="77777777" w:rsidR="0038449B" w:rsidRPr="00951A3B" w:rsidRDefault="00EF2561" w:rsidP="00EA7A79">
      <w:pPr>
        <w:spacing w:line="240" w:lineRule="auto"/>
        <w:jc w:val="center"/>
        <w:rPr>
          <w:rFonts w:cs="Arial"/>
          <w:b/>
          <w:bCs/>
        </w:rPr>
      </w:pPr>
      <w:r w:rsidRPr="00847D84">
        <w:rPr>
          <w:rFonts w:cs="Arial"/>
          <w:b/>
          <w:bCs/>
        </w:rPr>
        <w:t>Siła wyższa</w:t>
      </w:r>
    </w:p>
    <w:p w14:paraId="6C5B6291" w14:textId="77777777" w:rsidR="00A26322" w:rsidRPr="00130FD4" w:rsidRDefault="00EF2561" w:rsidP="1CE0768D">
      <w:pPr>
        <w:numPr>
          <w:ilvl w:val="0"/>
          <w:numId w:val="41"/>
        </w:numPr>
        <w:spacing w:line="240" w:lineRule="auto"/>
        <w:ind w:left="567" w:hanging="567"/>
        <w:rPr>
          <w:rFonts w:cs="Arial"/>
        </w:rPr>
      </w:pPr>
      <w:r w:rsidRPr="00130FD4">
        <w:rPr>
          <w:rFonts w:cs="Arial"/>
        </w:rPr>
        <w:t>Strony nie ponoszą odpowiedzialności w przypadku niewykonania lub nienależytego wykonania przedmiotu umowy w razie zaistnienia zdarzeń i/lub jego skutków spowodowanych Siłą Wyższą.</w:t>
      </w:r>
    </w:p>
    <w:p w14:paraId="6C5B6292" w14:textId="77777777" w:rsidR="00A26322" w:rsidRPr="00130FD4" w:rsidRDefault="00EF2561" w:rsidP="1CE0768D">
      <w:pPr>
        <w:numPr>
          <w:ilvl w:val="0"/>
          <w:numId w:val="41"/>
        </w:numPr>
        <w:spacing w:line="240" w:lineRule="auto"/>
        <w:ind w:left="567" w:hanging="567"/>
        <w:rPr>
          <w:rFonts w:cs="Arial"/>
        </w:rPr>
      </w:pPr>
      <w:r w:rsidRPr="00130FD4">
        <w:rPr>
          <w:rFonts w:cs="Arial"/>
        </w:rPr>
        <w:t xml:space="preserve">Za Siłę Wyższą uznaje się nieprzewidziane wydarzenia, </w:t>
      </w:r>
      <w:r w:rsidR="002A0D90">
        <w:rPr>
          <w:rFonts w:cs="Arial"/>
        </w:rPr>
        <w:t xml:space="preserve">wywołane przyczyną zewnętrzną, </w:t>
      </w:r>
      <w:r w:rsidRPr="00130FD4">
        <w:rPr>
          <w:rFonts w:cs="Arial"/>
        </w:rPr>
        <w:t xml:space="preserve">które występują niezależnie od woli Stron po zawarciu niniejszej Umowy, a którym Strona nie będzie mogła zapobiec przy dołożeniu najwyższej staranności wynikającej z zawodowego charakteru prowadzonej działalności, udaremniając całkowicie lub częściowo wypełnienie zobowiązań umowy jak np. pożar, powódź, trzęsienie ziemi, wojna, mobilizacja, strajki generalne (w całym kraju) lub całych gałęzi przemysłu, powstanie embarga lub zarządzenia władz państwowych. </w:t>
      </w:r>
    </w:p>
    <w:p w14:paraId="6C5B6293" w14:textId="77777777" w:rsidR="00A26322" w:rsidRPr="00130FD4" w:rsidRDefault="00EF2561" w:rsidP="1CE0768D">
      <w:pPr>
        <w:numPr>
          <w:ilvl w:val="0"/>
          <w:numId w:val="41"/>
        </w:numPr>
        <w:spacing w:line="240" w:lineRule="auto"/>
        <w:ind w:left="567" w:hanging="567"/>
        <w:rPr>
          <w:rFonts w:cs="Arial"/>
        </w:rPr>
      </w:pPr>
      <w:r w:rsidRPr="00130FD4">
        <w:rPr>
          <w:rFonts w:cs="Arial"/>
        </w:rPr>
        <w:t xml:space="preserve">Termin wykonania Usługi ulega zawieszeniu w przypadkach, gdy jej realizacja zostanie wstrzymana wskutek działania Siły Wyższej. </w:t>
      </w:r>
    </w:p>
    <w:p w14:paraId="6C5B6294" w14:textId="77777777" w:rsidR="00A26322" w:rsidRPr="00130FD4" w:rsidRDefault="00EF2561" w:rsidP="1CE0768D">
      <w:pPr>
        <w:numPr>
          <w:ilvl w:val="0"/>
          <w:numId w:val="41"/>
        </w:numPr>
        <w:spacing w:line="240" w:lineRule="auto"/>
        <w:ind w:left="567" w:hanging="567"/>
        <w:rPr>
          <w:rFonts w:cs="Arial"/>
        </w:rPr>
      </w:pPr>
      <w:r w:rsidRPr="00130FD4">
        <w:rPr>
          <w:rFonts w:cs="Arial"/>
        </w:rPr>
        <w:t>Termin realizacji wzajemnych zobowiązań będzie stosownie przedłużony o czas trwania zdarzenia i/lub jego skutków spowodowanych Siłą Wyższą.</w:t>
      </w:r>
    </w:p>
    <w:p w14:paraId="6C5B6295" w14:textId="77777777" w:rsidR="00A26322" w:rsidRPr="00130FD4" w:rsidRDefault="00EF2561" w:rsidP="1CE0768D">
      <w:pPr>
        <w:numPr>
          <w:ilvl w:val="0"/>
          <w:numId w:val="41"/>
        </w:numPr>
        <w:spacing w:line="240" w:lineRule="auto"/>
        <w:ind w:left="567" w:hanging="567"/>
        <w:rPr>
          <w:rFonts w:cs="Arial"/>
        </w:rPr>
      </w:pPr>
      <w:r w:rsidRPr="00130FD4">
        <w:rPr>
          <w:rFonts w:cs="Arial"/>
        </w:rPr>
        <w:t>Wystąpienie i zakończenie wydarzeń spowodowanych Siłą Wyższą, zostanie zakomunikowane Stronie drugiej, nie później niż w ciągu 7 dni od daty zaistnienia lub ustąpienia działania Siły Wyższej:</w:t>
      </w:r>
    </w:p>
    <w:p w14:paraId="6C5B6296" w14:textId="77777777" w:rsidR="00A26322" w:rsidRPr="00A26322" w:rsidRDefault="00EF2561" w:rsidP="006328C8">
      <w:pPr>
        <w:pStyle w:val="Akapitzlist"/>
        <w:ind w:left="1134"/>
        <w:contextualSpacing w:val="0"/>
        <w:jc w:val="both"/>
        <w:rPr>
          <w:rFonts w:ascii="Arial" w:hAnsi="Arial" w:cs="Arial"/>
          <w:sz w:val="22"/>
          <w:szCs w:val="22"/>
        </w:rPr>
      </w:pPr>
      <w:r w:rsidRPr="00A26322">
        <w:rPr>
          <w:rFonts w:ascii="Arial" w:hAnsi="Arial" w:cs="Arial"/>
          <w:sz w:val="22"/>
          <w:szCs w:val="22"/>
        </w:rPr>
        <w:t>a) Strona informująca o zaistnieniu Siły Wyższej jest zobowiązana określić zdarzenie, jego przyczyny oraz konsekwencje dla realizacji Umowy;</w:t>
      </w:r>
    </w:p>
    <w:p w14:paraId="6C5B6297" w14:textId="77777777" w:rsidR="00A26322" w:rsidRPr="00A26322" w:rsidRDefault="00EF2561" w:rsidP="006328C8">
      <w:pPr>
        <w:pStyle w:val="Akapitzlist"/>
        <w:ind w:left="1134"/>
        <w:contextualSpacing w:val="0"/>
        <w:jc w:val="both"/>
        <w:rPr>
          <w:rFonts w:ascii="Arial" w:hAnsi="Arial" w:cs="Arial"/>
          <w:sz w:val="22"/>
          <w:szCs w:val="22"/>
        </w:rPr>
      </w:pPr>
      <w:r w:rsidRPr="00A26322">
        <w:rPr>
          <w:rFonts w:ascii="Arial" w:hAnsi="Arial" w:cs="Arial"/>
          <w:sz w:val="22"/>
          <w:szCs w:val="22"/>
        </w:rPr>
        <w:t xml:space="preserve">b)Strona, która przekazała pisemne powiadomienie będzie zwolniona ze zobowiązań lub dotrzymania terminu swoich zobowiązań tak długo jak długo będzie trwało to zdarzenie i/lub jego skutki. </w:t>
      </w:r>
    </w:p>
    <w:p w14:paraId="6C5B6298" w14:textId="77777777" w:rsidR="002A0D90" w:rsidRPr="00130FD4" w:rsidRDefault="00EF2561" w:rsidP="1CE0768D">
      <w:pPr>
        <w:numPr>
          <w:ilvl w:val="0"/>
          <w:numId w:val="41"/>
        </w:numPr>
        <w:spacing w:line="240" w:lineRule="auto"/>
        <w:ind w:left="567" w:hanging="567"/>
        <w:rPr>
          <w:rFonts w:cs="Arial"/>
        </w:rPr>
      </w:pPr>
      <w:r w:rsidRPr="00130FD4">
        <w:rPr>
          <w:rFonts w:cs="Arial"/>
        </w:rPr>
        <w:lastRenderedPageBreak/>
        <w:t>Brak powiadomienia lub zwłoka z powiadomieniem drugiej Strony o wystąpieniu Siły Wyższej spowoduje, że Strona ta nie będzie mogła skutecznie powoływać się na Siłę Wyższą jako przyczynę zwolnienia z odpowiedzialności za niewykonanie lub nienależyte wykonanie Umowy.</w:t>
      </w:r>
    </w:p>
    <w:p w14:paraId="6C5B6299" w14:textId="77777777" w:rsidR="00A26322" w:rsidRPr="002A0D90" w:rsidRDefault="00EF2561" w:rsidP="1CE0768D">
      <w:pPr>
        <w:numPr>
          <w:ilvl w:val="0"/>
          <w:numId w:val="41"/>
        </w:numPr>
        <w:spacing w:line="240" w:lineRule="auto"/>
        <w:ind w:left="567" w:hanging="567"/>
        <w:rPr>
          <w:rFonts w:cs="Arial"/>
          <w:b/>
          <w:bCs/>
        </w:rPr>
      </w:pPr>
      <w:r w:rsidRPr="00130FD4">
        <w:rPr>
          <w:rFonts w:cs="Arial"/>
        </w:rPr>
        <w:t>Strona umowy, u której wyniknęły utrudnienia w wykonaniu umowy na skutek działania Siły Wyższej, jest obowiązana do podjęcia wszelkich możliwych i prawem przewidzianych działań w celu zminimalizowania wpływu działania siły wyższej na wykonanie umowy</w:t>
      </w:r>
      <w:r w:rsidR="002A0D90">
        <w:rPr>
          <w:rFonts w:cs="Arial"/>
        </w:rPr>
        <w:t>.</w:t>
      </w:r>
    </w:p>
    <w:p w14:paraId="6C5B629A" w14:textId="77777777" w:rsidR="00C318C8" w:rsidRPr="00244F41" w:rsidRDefault="00C318C8" w:rsidP="00EA7A79">
      <w:pPr>
        <w:spacing w:line="240" w:lineRule="auto"/>
        <w:rPr>
          <w:rFonts w:cs="Arial"/>
          <w:szCs w:val="22"/>
        </w:rPr>
      </w:pPr>
    </w:p>
    <w:p w14:paraId="6C5B629B" w14:textId="77777777" w:rsidR="0038449B" w:rsidRPr="00951A3B" w:rsidRDefault="00EF2561" w:rsidP="00EA7A79">
      <w:pPr>
        <w:spacing w:line="240" w:lineRule="auto"/>
        <w:jc w:val="center"/>
        <w:rPr>
          <w:rFonts w:cs="Arial"/>
          <w:b/>
          <w:bCs/>
        </w:rPr>
      </w:pPr>
      <w:r w:rsidRPr="00847D84">
        <w:rPr>
          <w:rFonts w:cs="Arial"/>
          <w:b/>
          <w:bCs/>
        </w:rPr>
        <w:t>§ 17</w:t>
      </w:r>
    </w:p>
    <w:p w14:paraId="6C5B629C" w14:textId="77777777" w:rsidR="00244F41" w:rsidRPr="00951A3B" w:rsidRDefault="00EF2561" w:rsidP="00EA7A79">
      <w:pPr>
        <w:spacing w:line="240" w:lineRule="auto"/>
        <w:jc w:val="center"/>
        <w:rPr>
          <w:rFonts w:cs="Arial"/>
          <w:b/>
          <w:bCs/>
        </w:rPr>
      </w:pPr>
      <w:r w:rsidRPr="00847D84">
        <w:rPr>
          <w:rFonts w:cs="Arial"/>
          <w:b/>
          <w:bCs/>
        </w:rPr>
        <w:t xml:space="preserve">Zakaz zatrudniania pracowników </w:t>
      </w:r>
      <w:r w:rsidR="008F2C2F">
        <w:rPr>
          <w:rFonts w:cs="Arial"/>
          <w:b/>
          <w:bCs/>
        </w:rPr>
        <w:t>Zamawiającego</w:t>
      </w:r>
    </w:p>
    <w:p w14:paraId="6C5B629D" w14:textId="77777777" w:rsidR="0038449B" w:rsidRPr="00E22374" w:rsidRDefault="00EF2561" w:rsidP="00EA7A79">
      <w:pPr>
        <w:numPr>
          <w:ilvl w:val="0"/>
          <w:numId w:val="12"/>
        </w:numPr>
        <w:spacing w:line="240" w:lineRule="auto"/>
        <w:ind w:left="567" w:hanging="567"/>
        <w:rPr>
          <w:rFonts w:cs="Arial"/>
        </w:rPr>
      </w:pPr>
      <w:r>
        <w:rPr>
          <w:rFonts w:cs="Arial"/>
        </w:rPr>
        <w:t>Wykonawca</w:t>
      </w:r>
      <w:r w:rsidR="00521568" w:rsidRPr="00847D84">
        <w:rPr>
          <w:rFonts w:cs="Arial"/>
        </w:rPr>
        <w:t xml:space="preserve"> zobowiązuje się do niezatrudniania przy wykonywaniu Umowy na jakiejkolwiek podstawie prawnej, w tym na podstawie umowy o pracę lub umowy cywilnoprawnej, praco</w:t>
      </w:r>
      <w:r w:rsidR="00521568" w:rsidRPr="00EC0F2D">
        <w:rPr>
          <w:rFonts w:cs="Arial"/>
        </w:rPr>
        <w:t>wników Z</w:t>
      </w:r>
      <w:r>
        <w:rPr>
          <w:rFonts w:cs="Arial"/>
        </w:rPr>
        <w:t>amawiającego</w:t>
      </w:r>
      <w:r w:rsidR="00521568" w:rsidRPr="00EC0F2D">
        <w:rPr>
          <w:rFonts w:cs="Arial"/>
        </w:rPr>
        <w:t xml:space="preserve">. Ustalenie, czy osoba fizyczna, którą </w:t>
      </w:r>
      <w:r>
        <w:rPr>
          <w:rFonts w:cs="Arial"/>
        </w:rPr>
        <w:t>Wykonawca</w:t>
      </w:r>
      <w:r w:rsidR="00521568" w:rsidRPr="00EC0F2D">
        <w:rPr>
          <w:rFonts w:cs="Arial"/>
        </w:rPr>
        <w:t xml:space="preserve"> zamierza zatrudnić przy wykonywaniu Umowy, pozostaje w stosunku pracy </w:t>
      </w:r>
      <w:r w:rsidR="00521568" w:rsidRPr="00847D84">
        <w:rPr>
          <w:rFonts w:cs="Arial"/>
        </w:rPr>
        <w:t>z Z</w:t>
      </w:r>
      <w:r>
        <w:rPr>
          <w:rFonts w:cs="Arial"/>
        </w:rPr>
        <w:t>amawiającym</w:t>
      </w:r>
      <w:r w:rsidR="00521568" w:rsidRPr="00847D84">
        <w:rPr>
          <w:rFonts w:cs="Arial"/>
        </w:rPr>
        <w:t xml:space="preserve"> należy do obowiązków </w:t>
      </w:r>
      <w:r>
        <w:rPr>
          <w:rFonts w:cs="Arial"/>
        </w:rPr>
        <w:t>Wykonawcy</w:t>
      </w:r>
      <w:r w:rsidR="00521568" w:rsidRPr="00847D84">
        <w:rPr>
          <w:rFonts w:cs="Arial"/>
        </w:rPr>
        <w:t>.</w:t>
      </w:r>
    </w:p>
    <w:p w14:paraId="6C5B629E" w14:textId="77777777" w:rsidR="0038449B" w:rsidRPr="00E22374" w:rsidRDefault="00EF2561" w:rsidP="00EA7A79">
      <w:pPr>
        <w:numPr>
          <w:ilvl w:val="0"/>
          <w:numId w:val="12"/>
        </w:numPr>
        <w:spacing w:line="240" w:lineRule="auto"/>
        <w:ind w:left="567" w:hanging="567"/>
        <w:rPr>
          <w:rFonts w:cs="Arial"/>
        </w:rPr>
      </w:pPr>
      <w:r w:rsidRPr="00EC0F2D">
        <w:rPr>
          <w:rFonts w:cs="Arial"/>
        </w:rPr>
        <w:t xml:space="preserve">W przypadku naruszenia przez </w:t>
      </w:r>
      <w:r w:rsidR="000A30DB">
        <w:rPr>
          <w:rFonts w:cs="Arial"/>
        </w:rPr>
        <w:t>Wykonawcę</w:t>
      </w:r>
      <w:r w:rsidRPr="00EC0F2D">
        <w:rPr>
          <w:rFonts w:cs="Arial"/>
        </w:rPr>
        <w:t xml:space="preserve"> postanowień, o których mowa w ust. 1, Z</w:t>
      </w:r>
      <w:r w:rsidR="000A30DB">
        <w:rPr>
          <w:rFonts w:cs="Arial"/>
        </w:rPr>
        <w:t>amawiającemu</w:t>
      </w:r>
      <w:r w:rsidRPr="00EC0F2D">
        <w:rPr>
          <w:rFonts w:cs="Arial"/>
        </w:rPr>
        <w:t xml:space="preserve"> przysługuje prawo do odstąpienia od Umowy. Prawo odstąpienia Z</w:t>
      </w:r>
      <w:r w:rsidR="000A30DB">
        <w:rPr>
          <w:rFonts w:cs="Arial"/>
        </w:rPr>
        <w:t>amawiający</w:t>
      </w:r>
      <w:r w:rsidRPr="00EC0F2D">
        <w:rPr>
          <w:rFonts w:cs="Arial"/>
        </w:rPr>
        <w:t xml:space="preserve"> może wykonać przez cały czas trwania Umowy w terminie maksymalnie 60 dni kalendarzowych od uzyskania wiadomości o naruszeniu.</w:t>
      </w:r>
    </w:p>
    <w:p w14:paraId="6C5B629F" w14:textId="77777777" w:rsidR="0038449B" w:rsidRPr="00E22374" w:rsidRDefault="00EF2561" w:rsidP="00EA7A79">
      <w:pPr>
        <w:numPr>
          <w:ilvl w:val="0"/>
          <w:numId w:val="12"/>
        </w:numPr>
        <w:spacing w:line="240" w:lineRule="auto"/>
        <w:ind w:left="567" w:hanging="567"/>
        <w:rPr>
          <w:rFonts w:cs="Arial"/>
        </w:rPr>
      </w:pPr>
      <w:r w:rsidRPr="00EC0F2D">
        <w:rPr>
          <w:rFonts w:cs="Arial"/>
        </w:rPr>
        <w:t>Niezależnie od powyższego, Z</w:t>
      </w:r>
      <w:r w:rsidR="000A30DB">
        <w:rPr>
          <w:rFonts w:cs="Arial"/>
        </w:rPr>
        <w:t>amawiającemu</w:t>
      </w:r>
      <w:r w:rsidRPr="00EC0F2D">
        <w:rPr>
          <w:rFonts w:cs="Arial"/>
        </w:rPr>
        <w:t xml:space="preserve"> w przypadku naruszenia postanowień, </w:t>
      </w:r>
      <w:r w:rsidRPr="00847D84">
        <w:rPr>
          <w:rFonts w:cs="Arial"/>
        </w:rPr>
        <w:t xml:space="preserve">o których mowa w ust. 1, przysługuje uprawnienie do obciążenia </w:t>
      </w:r>
      <w:r w:rsidR="000A30DB">
        <w:rPr>
          <w:rFonts w:cs="Arial"/>
        </w:rPr>
        <w:t>Wykonawcy</w:t>
      </w:r>
      <w:r w:rsidRPr="00847D84">
        <w:rPr>
          <w:rFonts w:cs="Arial"/>
        </w:rPr>
        <w:t xml:space="preserve"> karą umowną w wysokości 5</w:t>
      </w:r>
      <w:r w:rsidR="005D6447">
        <w:rPr>
          <w:rFonts w:cs="Arial"/>
        </w:rPr>
        <w:t xml:space="preserve">,00 </w:t>
      </w:r>
      <w:r w:rsidRPr="00847D84">
        <w:rPr>
          <w:rFonts w:cs="Arial"/>
        </w:rPr>
        <w:t>% granicznej kwoty wynagrodzenia umownego netto, o którym mowa w § 7 ust. 6 Umowy, za każdy fakt naruszenia. Ponadto Z</w:t>
      </w:r>
      <w:r w:rsidR="000A30DB">
        <w:rPr>
          <w:rFonts w:cs="Arial"/>
        </w:rPr>
        <w:t>amawiający</w:t>
      </w:r>
      <w:r w:rsidRPr="00847D84">
        <w:rPr>
          <w:rFonts w:cs="Arial"/>
        </w:rPr>
        <w:t>, na zasadach ogólnych, ma prawo dochodzić odszkodowania za szkody, wyrządzone takim naruszeniem, które przewyższają wartość kar umownych.</w:t>
      </w:r>
    </w:p>
    <w:p w14:paraId="6C5B62A0" w14:textId="77777777" w:rsidR="0038449B" w:rsidRDefault="00EF2561" w:rsidP="00EA7A79">
      <w:pPr>
        <w:numPr>
          <w:ilvl w:val="0"/>
          <w:numId w:val="12"/>
        </w:numPr>
        <w:spacing w:line="240" w:lineRule="auto"/>
        <w:ind w:left="567" w:hanging="567"/>
        <w:rPr>
          <w:rFonts w:cs="Arial"/>
        </w:rPr>
      </w:pPr>
      <w:r w:rsidRPr="00EC0F2D">
        <w:rPr>
          <w:rFonts w:cs="Arial"/>
        </w:rPr>
        <w:t xml:space="preserve">Obowiązki określone w ust. 1 obciążają również podwykonawców </w:t>
      </w:r>
      <w:r w:rsidR="000A30DB">
        <w:rPr>
          <w:rFonts w:cs="Arial"/>
        </w:rPr>
        <w:t>Wykonawcy</w:t>
      </w:r>
      <w:r w:rsidR="00C318C8">
        <w:rPr>
          <w:rFonts w:cs="Arial"/>
        </w:rPr>
        <w:t xml:space="preserve"> </w:t>
      </w:r>
      <w:r w:rsidRPr="00847D84">
        <w:rPr>
          <w:rFonts w:cs="Arial"/>
        </w:rPr>
        <w:t>z</w:t>
      </w:r>
      <w:r w:rsidR="00C318C8">
        <w:rPr>
          <w:rFonts w:cs="Arial"/>
        </w:rPr>
        <w:t> </w:t>
      </w:r>
      <w:r w:rsidRPr="00847D84">
        <w:rPr>
          <w:rFonts w:cs="Arial"/>
        </w:rPr>
        <w:t xml:space="preserve">zastrzeżeniem, że odpowiedzialność za wykonanie tych obowiązków przez podwykonawcę ponosi </w:t>
      </w:r>
      <w:r w:rsidR="000A30DB">
        <w:rPr>
          <w:rFonts w:cs="Arial"/>
        </w:rPr>
        <w:t>Wykonawca</w:t>
      </w:r>
      <w:r w:rsidRPr="00847D84">
        <w:rPr>
          <w:rFonts w:cs="Arial"/>
        </w:rPr>
        <w:t xml:space="preserve"> jak za działania lub zaniechania własne, zgodnie z treścią ust. 2 i 3.</w:t>
      </w:r>
    </w:p>
    <w:p w14:paraId="6C5B62A1" w14:textId="77777777" w:rsidR="00541867" w:rsidRPr="00386F96" w:rsidRDefault="00EF2561" w:rsidP="00EA7A79">
      <w:pPr>
        <w:numPr>
          <w:ilvl w:val="0"/>
          <w:numId w:val="12"/>
        </w:numPr>
        <w:spacing w:line="240" w:lineRule="auto"/>
        <w:ind w:left="567" w:hanging="567"/>
        <w:rPr>
          <w:rFonts w:eastAsia="Calibri" w:cs="Arial"/>
          <w:lang w:eastAsia="en-US"/>
        </w:rPr>
      </w:pPr>
      <w:r w:rsidRPr="00BC11AE">
        <w:rPr>
          <w:rFonts w:eastAsia="Calibri" w:cs="Arial"/>
          <w:lang w:eastAsia="en-US"/>
        </w:rPr>
        <w:t xml:space="preserve">Wykonawca zobowiązany jest do umieszczania w umowach zawieranych z podwykonawcami, zobowiązania zgodnego z ust.1 powyżej. </w:t>
      </w:r>
    </w:p>
    <w:p w14:paraId="6C5B62A2" w14:textId="77777777" w:rsidR="0038449B" w:rsidRDefault="0038449B" w:rsidP="00EA7A79">
      <w:pPr>
        <w:spacing w:line="240" w:lineRule="auto"/>
        <w:jc w:val="center"/>
        <w:rPr>
          <w:rFonts w:cs="Arial"/>
        </w:rPr>
      </w:pPr>
    </w:p>
    <w:p w14:paraId="6C5B62A3" w14:textId="77777777" w:rsidR="00AB65E8" w:rsidRPr="00951A3B" w:rsidRDefault="00EF2561" w:rsidP="00EA7A79">
      <w:pPr>
        <w:suppressAutoHyphens/>
        <w:spacing w:line="240" w:lineRule="auto"/>
        <w:jc w:val="center"/>
        <w:rPr>
          <w:rFonts w:eastAsia="Calibri" w:cs="Arial"/>
          <w:b/>
          <w:bCs/>
          <w:color w:val="000000" w:themeColor="text1"/>
          <w:lang w:eastAsia="ar-SA"/>
        </w:rPr>
      </w:pPr>
      <w:r w:rsidRPr="00701C01">
        <w:rPr>
          <w:rFonts w:eastAsia="Calibri" w:cs="Arial"/>
          <w:b/>
          <w:bCs/>
          <w:color w:val="000000"/>
          <w:lang w:eastAsia="ar-SA"/>
        </w:rPr>
        <w:t>§1</w:t>
      </w:r>
      <w:r>
        <w:rPr>
          <w:rFonts w:eastAsia="Calibri" w:cs="Arial"/>
          <w:b/>
          <w:bCs/>
          <w:color w:val="000000"/>
          <w:lang w:eastAsia="ar-SA"/>
        </w:rPr>
        <w:t>8</w:t>
      </w:r>
    </w:p>
    <w:p w14:paraId="6C5B62A4" w14:textId="77777777" w:rsidR="00AB65E8" w:rsidRPr="00951A3B" w:rsidRDefault="00EF2561" w:rsidP="00EA7A79">
      <w:pPr>
        <w:suppressAutoHyphens/>
        <w:spacing w:line="240" w:lineRule="auto"/>
        <w:jc w:val="center"/>
        <w:rPr>
          <w:rFonts w:eastAsia="Calibri" w:cs="Arial"/>
          <w:b/>
          <w:bCs/>
          <w:color w:val="000000" w:themeColor="text1"/>
          <w:lang w:eastAsia="ar-SA"/>
        </w:rPr>
      </w:pPr>
      <w:r>
        <w:rPr>
          <w:rFonts w:eastAsia="Calibri" w:cs="Arial"/>
          <w:b/>
          <w:bCs/>
          <w:color w:val="000000"/>
          <w:lang w:eastAsia="ar-SA"/>
        </w:rPr>
        <w:t xml:space="preserve">Klauzula </w:t>
      </w:r>
      <w:r w:rsidR="00E546DC">
        <w:rPr>
          <w:rFonts w:eastAsia="Calibri" w:cs="Arial"/>
          <w:b/>
          <w:bCs/>
          <w:color w:val="000000"/>
          <w:lang w:eastAsia="ar-SA"/>
        </w:rPr>
        <w:t>a</w:t>
      </w:r>
      <w:r>
        <w:rPr>
          <w:rFonts w:eastAsia="Calibri" w:cs="Arial"/>
          <w:b/>
          <w:bCs/>
          <w:color w:val="000000"/>
          <w:lang w:eastAsia="ar-SA"/>
        </w:rPr>
        <w:t>ntykorupcyjna</w:t>
      </w:r>
    </w:p>
    <w:p w14:paraId="6C5B62A5" w14:textId="77777777" w:rsidR="00835862" w:rsidRPr="00386F96" w:rsidRDefault="00EF2561" w:rsidP="00EA7A79">
      <w:pPr>
        <w:numPr>
          <w:ilvl w:val="0"/>
          <w:numId w:val="35"/>
        </w:numPr>
        <w:spacing w:line="240" w:lineRule="auto"/>
        <w:ind w:left="567" w:hanging="567"/>
        <w:rPr>
          <w:rFonts w:cs="Arial"/>
        </w:rPr>
      </w:pPr>
      <w:r w:rsidRPr="00BC11AE">
        <w:rPr>
          <w:rFonts w:cs="Aria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w:t>
      </w:r>
      <w:r w:rsidRPr="00443105">
        <w:rPr>
          <w:rFonts w:cs="Arial"/>
        </w:rPr>
        <w:t>i działając poprzez kontrolowane lub powiązane podmioty gospodarcze Stron.</w:t>
      </w:r>
    </w:p>
    <w:p w14:paraId="6C5B62A6" w14:textId="77777777" w:rsidR="00835862" w:rsidRPr="00386F96" w:rsidRDefault="00EF2561" w:rsidP="00EA7A79">
      <w:pPr>
        <w:numPr>
          <w:ilvl w:val="0"/>
          <w:numId w:val="35"/>
        </w:numPr>
        <w:spacing w:line="240" w:lineRule="auto"/>
        <w:ind w:left="567" w:hanging="567"/>
        <w:rPr>
          <w:rFonts w:cs="Arial"/>
        </w:rPr>
      </w:pPr>
      <w:r w:rsidRPr="00DF4F32">
        <w:rPr>
          <w:rFonts w:cs="Arial"/>
        </w:rPr>
        <w:t xml:space="preserve">Każda ze Stron zaświadcza, że wdrożyła procedury przeciwdziałania korupcji </w:t>
      </w:r>
      <w:r w:rsidRPr="00BC11AE">
        <w:rPr>
          <w:rFonts w:cs="Arial"/>
        </w:rPr>
        <w:t xml:space="preserve">i konfliktowi interesów. </w:t>
      </w:r>
    </w:p>
    <w:p w14:paraId="6C5B62A7" w14:textId="77777777" w:rsidR="00835862" w:rsidRPr="00386F96" w:rsidRDefault="00EF2561" w:rsidP="00EA7A79">
      <w:pPr>
        <w:numPr>
          <w:ilvl w:val="0"/>
          <w:numId w:val="35"/>
        </w:numPr>
        <w:spacing w:line="240" w:lineRule="auto"/>
        <w:ind w:left="567" w:hanging="567"/>
        <w:rPr>
          <w:rFonts w:cs="Arial"/>
        </w:rPr>
      </w:pPr>
      <w:r w:rsidRPr="00443105">
        <w:rPr>
          <w:rFonts w:cs="Arial"/>
        </w:rPr>
        <w:t>Każda ze Stron dodatkowo zaświadcza, że w związku z wykonywaniem niniejszej Umowy stosować się będzie do wszystkich obowiązujących Strony wymagań i regulacji wewnętrznych odnośnie standardów etycznego postępowania, przeciwdziałania korupcji, zgodnego z</w:t>
      </w:r>
      <w:r w:rsidR="00C318C8">
        <w:rPr>
          <w:rFonts w:cs="Arial"/>
        </w:rPr>
        <w:t> </w:t>
      </w:r>
      <w:r w:rsidRPr="00443105">
        <w:rPr>
          <w:rFonts w:cs="Arial"/>
        </w:rPr>
        <w:t xml:space="preserve">prawem rozliczania transakcji, kosztów i wydatków, konfliktu interesów, wręczania </w:t>
      </w:r>
      <w:r w:rsidRPr="00DF4F32">
        <w:rPr>
          <w:rFonts w:cs="Arial"/>
        </w:rPr>
        <w:t>i</w:t>
      </w:r>
      <w:r w:rsidR="00C318C8">
        <w:rPr>
          <w:rFonts w:cs="Arial"/>
        </w:rPr>
        <w:t> </w:t>
      </w:r>
      <w:r w:rsidRPr="00DF4F32">
        <w:rPr>
          <w:rFonts w:cs="Arial"/>
        </w:rPr>
        <w:t xml:space="preserve">przyjmowania upominków oraz anonimowego zgłaszania </w:t>
      </w:r>
      <w:r w:rsidRPr="00BC11AE">
        <w:rPr>
          <w:rFonts w:cs="Arial"/>
        </w:rPr>
        <w:t xml:space="preserve">i wyjaśniania nieprawidłowości, zarówno bezpośrednio, jak i działając poprzez kontrolowane lub powiązane podmioty gospodarcze Stron. </w:t>
      </w:r>
    </w:p>
    <w:p w14:paraId="6C5B62A8" w14:textId="77777777" w:rsidR="00835862" w:rsidRPr="00386F96" w:rsidRDefault="00EF2561" w:rsidP="00EA7A79">
      <w:pPr>
        <w:numPr>
          <w:ilvl w:val="0"/>
          <w:numId w:val="35"/>
        </w:numPr>
        <w:spacing w:line="240" w:lineRule="auto"/>
        <w:ind w:left="567" w:hanging="567"/>
        <w:rPr>
          <w:rFonts w:cs="Arial"/>
        </w:rPr>
      </w:pPr>
      <w:r w:rsidRPr="00443105">
        <w:rPr>
          <w:rFonts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w:t>
      </w:r>
      <w:r w:rsidRPr="00443105">
        <w:rPr>
          <w:rFonts w:cs="Arial"/>
        </w:rPr>
        <w:lastRenderedPageBreak/>
        <w:t xml:space="preserve">dokonywała, nie proponowała, ani nie obiecywała, że dokona, nie </w:t>
      </w:r>
      <w:r w:rsidRPr="00DF4F32">
        <w:rPr>
          <w:rFonts w:cs="Arial"/>
        </w:rPr>
        <w:t xml:space="preserve">zaproponuje, ani też nie obieca, że dokona, ani nie upoważni do dokonania żadnej płatności lub innego przekazu stanowiącego korzyść finansową, ani też żadnej innej korzyści bezpośrednio lub pośrednio żadnemu z niżej wymienionych: </w:t>
      </w:r>
    </w:p>
    <w:p w14:paraId="6C5B62A9" w14:textId="77777777" w:rsidR="00835862" w:rsidRPr="00386F96" w:rsidRDefault="00EF2561" w:rsidP="00EA7A79">
      <w:pPr>
        <w:numPr>
          <w:ilvl w:val="0"/>
          <w:numId w:val="34"/>
        </w:numPr>
        <w:spacing w:line="240" w:lineRule="auto"/>
        <w:ind w:left="1134" w:hanging="567"/>
        <w:rPr>
          <w:rFonts w:cs="Arial"/>
        </w:rPr>
      </w:pPr>
      <w:r w:rsidRPr="00EC23D2">
        <w:rPr>
          <w:rFonts w:cs="Arial"/>
        </w:rPr>
        <w:t>członkowi zarządu, dyrektorowi, pracownikowi, ani agentowi Strony lub któregokolwiek kontrolowanego lub powiązanego podmiotu gospodarczego Stron,</w:t>
      </w:r>
    </w:p>
    <w:p w14:paraId="6C5B62AA" w14:textId="77777777" w:rsidR="00835862" w:rsidRPr="00386F96" w:rsidRDefault="00EF2561" w:rsidP="00EA7A79">
      <w:pPr>
        <w:numPr>
          <w:ilvl w:val="0"/>
          <w:numId w:val="34"/>
        </w:numPr>
        <w:spacing w:line="240" w:lineRule="auto"/>
        <w:ind w:left="1134" w:hanging="567"/>
        <w:rPr>
          <w:rFonts w:cs="Arial"/>
        </w:rPr>
      </w:pPr>
      <w:r w:rsidRPr="003F6BC5">
        <w:rPr>
          <w:rFonts w:cs="Arial"/>
        </w:rPr>
        <w:t>funkcjonariuszowi publicznemu, rozumianemu jako osobie fizyc</w:t>
      </w:r>
      <w:r w:rsidRPr="00386F96">
        <w:rPr>
          <w:rFonts w:cs="Arial"/>
        </w:rPr>
        <w:t>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C5B62AB" w14:textId="77777777" w:rsidR="00835862" w:rsidRPr="00386F96" w:rsidRDefault="00EF2561" w:rsidP="00EA7A79">
      <w:pPr>
        <w:numPr>
          <w:ilvl w:val="0"/>
          <w:numId w:val="34"/>
        </w:numPr>
        <w:spacing w:line="240" w:lineRule="auto"/>
        <w:ind w:left="1134" w:hanging="567"/>
        <w:rPr>
          <w:rFonts w:cs="Arial"/>
        </w:rPr>
      </w:pPr>
      <w:r w:rsidRPr="00386F96">
        <w:rPr>
          <w:rFonts w:cs="Arial"/>
        </w:rPr>
        <w:t xml:space="preserve">partii politycznej, członkowi partii politycznej, ani kandydatowi na urząd państwowy; </w:t>
      </w:r>
    </w:p>
    <w:p w14:paraId="6C5B62AC" w14:textId="77777777" w:rsidR="00835862" w:rsidRPr="00386F96" w:rsidRDefault="00EF2561" w:rsidP="00EA7A79">
      <w:pPr>
        <w:numPr>
          <w:ilvl w:val="0"/>
          <w:numId w:val="34"/>
        </w:numPr>
        <w:spacing w:line="240" w:lineRule="auto"/>
        <w:ind w:left="1134" w:hanging="567"/>
        <w:rPr>
          <w:rFonts w:cs="Arial"/>
        </w:rPr>
      </w:pPr>
      <w:r w:rsidRPr="00386F96">
        <w:rPr>
          <w:rFonts w:cs="Arial"/>
        </w:rPr>
        <w:t xml:space="preserve">agentowi ani pośrednikowi w zamian za opłacenie kogokolwiek z wyżej wymienionych; ani też </w:t>
      </w:r>
    </w:p>
    <w:p w14:paraId="6C5B62AD" w14:textId="77777777" w:rsidR="00835862" w:rsidRPr="00386F96" w:rsidRDefault="00EF2561" w:rsidP="00EA7A79">
      <w:pPr>
        <w:numPr>
          <w:ilvl w:val="0"/>
          <w:numId w:val="34"/>
        </w:numPr>
        <w:spacing w:line="240" w:lineRule="auto"/>
        <w:ind w:left="1134" w:hanging="567"/>
        <w:rPr>
          <w:rFonts w:cs="Arial"/>
        </w:rPr>
      </w:pPr>
      <w:r w:rsidRPr="00386F96">
        <w:rPr>
          <w:rFonts w:cs="Arial"/>
        </w:rPr>
        <w:t>innej osobie lub podmiotowi – w celu uzyskania ich decyzji, wpływu lub działań mogących skutkować jakimkolwiek niezgodnym z prawem uprzywilejowaniem lub też w</w:t>
      </w:r>
      <w:r w:rsidR="00C318C8">
        <w:rPr>
          <w:rFonts w:cs="Arial"/>
        </w:rPr>
        <w:t> </w:t>
      </w:r>
      <w:r w:rsidRPr="00386F96">
        <w:rPr>
          <w:rFonts w:cs="Arial"/>
        </w:rPr>
        <w:t>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C5B62AE" w14:textId="77777777" w:rsidR="00835862" w:rsidRPr="00386F96" w:rsidRDefault="00EF2561" w:rsidP="00EA7A79">
      <w:pPr>
        <w:numPr>
          <w:ilvl w:val="0"/>
          <w:numId w:val="35"/>
        </w:numPr>
        <w:spacing w:line="240" w:lineRule="auto"/>
        <w:ind w:left="567" w:hanging="567"/>
        <w:rPr>
          <w:rFonts w:cs="Arial"/>
        </w:rPr>
      </w:pPr>
      <w:r w:rsidRPr="00386F96">
        <w:rPr>
          <w:rFonts w:cs="Aria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w:t>
      </w:r>
      <w:r w:rsidR="00C318C8">
        <w:rPr>
          <w:rFonts w:cs="Arial"/>
        </w:rPr>
        <w:t> </w:t>
      </w:r>
      <w:r w:rsidRPr="00386F96">
        <w:rPr>
          <w:rFonts w:cs="Arial"/>
        </w:rPr>
        <w:t>postanowieniami niniejszej klauzuli antykorupcyjnej.</w:t>
      </w:r>
    </w:p>
    <w:p w14:paraId="6C5B62AF" w14:textId="77777777" w:rsidR="00835862" w:rsidRPr="00386F96" w:rsidRDefault="00EF2561" w:rsidP="00EA7A79">
      <w:pPr>
        <w:numPr>
          <w:ilvl w:val="0"/>
          <w:numId w:val="35"/>
        </w:numPr>
        <w:spacing w:line="240" w:lineRule="auto"/>
        <w:ind w:left="567" w:hanging="567"/>
        <w:rPr>
          <w:rFonts w:cs="Arial"/>
        </w:rPr>
      </w:pPr>
      <w:r w:rsidRPr="00386F96">
        <w:rPr>
          <w:rFonts w:cs="Arial"/>
        </w:rPr>
        <w:t xml:space="preserve">Każda ze Stron zaświadcza, iż w okresie realizacji niniejszej Umowy zapewnia każdej osobie działającej w dobrej wierze możliwość zgłaszania naruszeń prawa za pośrednictwem poczty elektronicznej na adres: </w:t>
      </w:r>
      <w:hyperlink r:id="rId14" w:history="1">
        <w:r w:rsidRPr="00BC11AE">
          <w:rPr>
            <w:rFonts w:cs="Arial"/>
            <w:u w:val="single"/>
          </w:rPr>
          <w:t>naruszenieprawa@orlen.pl</w:t>
        </w:r>
      </w:hyperlink>
      <w:r w:rsidRPr="00BC11AE">
        <w:rPr>
          <w:rFonts w:cs="Arial"/>
        </w:rPr>
        <w:t xml:space="preserve"> lub pod numerem telefonu: +48</w:t>
      </w:r>
      <w:r w:rsidR="00C318C8">
        <w:rPr>
          <w:rFonts w:cs="Arial"/>
        </w:rPr>
        <w:t> </w:t>
      </w:r>
      <w:r w:rsidRPr="00BC11AE">
        <w:rPr>
          <w:rFonts w:cs="Arial"/>
        </w:rPr>
        <w:t>800 322 323 – bez identyfikacji numeru osoby dzwoniącej.</w:t>
      </w:r>
    </w:p>
    <w:p w14:paraId="6C5B62B0" w14:textId="77777777" w:rsidR="00835862" w:rsidRPr="00386F96" w:rsidRDefault="00EF2561" w:rsidP="00EA7A79">
      <w:pPr>
        <w:numPr>
          <w:ilvl w:val="0"/>
          <w:numId w:val="35"/>
        </w:numPr>
        <w:spacing w:line="240" w:lineRule="auto"/>
        <w:ind w:left="567" w:hanging="567"/>
        <w:rPr>
          <w:rFonts w:cs="Arial"/>
        </w:rPr>
      </w:pPr>
      <w:r w:rsidRPr="00DF4F32">
        <w:rPr>
          <w:rFonts w:cs="Arial"/>
        </w:rPr>
        <w:t>W przypadkach stwierdzenia podejrzenia działań korupcyjnych dokonanych w związku lub w</w:t>
      </w:r>
      <w:r w:rsidR="00C318C8">
        <w:rPr>
          <w:rFonts w:cs="Arial"/>
        </w:rPr>
        <w:t> </w:t>
      </w:r>
      <w:r w:rsidRPr="00DF4F32">
        <w:rPr>
          <w:rFonts w:cs="Arial"/>
        </w:rPr>
        <w:t>celu wykonania niniejszej Umowy przez jakichkolwiek przedstawicieli każdej ze Stron, Strony zobo</w:t>
      </w:r>
      <w:r w:rsidRPr="00EC23D2">
        <w:rPr>
          <w:rFonts w:cs="Arial"/>
        </w:rPr>
        <w:t>wiązują się do współpracy w dobrej wierze w celu wyjaśnienia okoliczności dotyczących możliwych działań korupcyjnych.</w:t>
      </w:r>
    </w:p>
    <w:p w14:paraId="6C5B62B1" w14:textId="77777777" w:rsidR="00AB65E8" w:rsidRDefault="00AB65E8" w:rsidP="00EA7A79">
      <w:pPr>
        <w:spacing w:line="240" w:lineRule="auto"/>
        <w:jc w:val="center"/>
        <w:rPr>
          <w:rFonts w:cs="Arial"/>
          <w:b/>
          <w:szCs w:val="22"/>
        </w:rPr>
      </w:pPr>
    </w:p>
    <w:p w14:paraId="6C5B62B2" w14:textId="77777777" w:rsidR="00835862" w:rsidRPr="00951A3B" w:rsidRDefault="00EF2561" w:rsidP="00EA7A79">
      <w:pPr>
        <w:suppressAutoHyphens/>
        <w:spacing w:line="240" w:lineRule="auto"/>
        <w:jc w:val="center"/>
        <w:rPr>
          <w:rFonts w:eastAsia="Calibri" w:cs="Arial"/>
          <w:b/>
          <w:bCs/>
          <w:color w:val="000000" w:themeColor="text1"/>
          <w:lang w:eastAsia="ar-SA"/>
        </w:rPr>
      </w:pPr>
      <w:r w:rsidRPr="00701C01">
        <w:rPr>
          <w:rFonts w:eastAsia="Calibri" w:cs="Arial"/>
          <w:b/>
          <w:bCs/>
          <w:color w:val="000000"/>
          <w:lang w:eastAsia="ar-SA"/>
        </w:rPr>
        <w:t>§1</w:t>
      </w:r>
      <w:r>
        <w:rPr>
          <w:rFonts w:eastAsia="Calibri" w:cs="Arial"/>
          <w:b/>
          <w:bCs/>
          <w:color w:val="000000"/>
          <w:lang w:eastAsia="ar-SA"/>
        </w:rPr>
        <w:t>9</w:t>
      </w:r>
    </w:p>
    <w:p w14:paraId="6C5B62B3" w14:textId="77777777" w:rsidR="00835862" w:rsidRPr="00951A3B" w:rsidRDefault="00EF2561" w:rsidP="00EA7A79">
      <w:pPr>
        <w:suppressAutoHyphens/>
        <w:spacing w:line="240" w:lineRule="auto"/>
        <w:jc w:val="center"/>
        <w:rPr>
          <w:rFonts w:eastAsia="Calibri" w:cs="Arial"/>
          <w:b/>
          <w:bCs/>
          <w:color w:val="000000" w:themeColor="text1"/>
          <w:lang w:eastAsia="ar-SA"/>
        </w:rPr>
      </w:pPr>
      <w:r>
        <w:rPr>
          <w:rFonts w:eastAsia="Calibri" w:cs="Arial"/>
          <w:b/>
          <w:bCs/>
          <w:color w:val="000000"/>
          <w:lang w:eastAsia="ar-SA"/>
        </w:rPr>
        <w:t>Klauzula sankcyjna</w:t>
      </w:r>
    </w:p>
    <w:p w14:paraId="6C5B62B4" w14:textId="77777777" w:rsidR="00835862" w:rsidRPr="00010169" w:rsidRDefault="00EF2561" w:rsidP="00EA7A79">
      <w:pPr>
        <w:pStyle w:val="Nagwek1"/>
        <w:keepLines/>
        <w:numPr>
          <w:ilvl w:val="0"/>
          <w:numId w:val="36"/>
        </w:numPr>
        <w:suppressAutoHyphens/>
        <w:spacing w:before="0" w:after="0" w:line="240" w:lineRule="auto"/>
        <w:rPr>
          <w:sz w:val="22"/>
          <w:szCs w:val="22"/>
        </w:rPr>
      </w:pPr>
      <w:r w:rsidRPr="00010169">
        <w:rPr>
          <w:sz w:val="22"/>
          <w:szCs w:val="22"/>
        </w:rPr>
        <w:t>Oświadczenia Wykonawcy</w:t>
      </w:r>
    </w:p>
    <w:p w14:paraId="6C5B62B5" w14:textId="77777777" w:rsidR="00835862" w:rsidRPr="00010169" w:rsidRDefault="00EF2561" w:rsidP="00EA7A79">
      <w:pPr>
        <w:pStyle w:val="H2"/>
        <w:numPr>
          <w:ilvl w:val="1"/>
          <w:numId w:val="39"/>
        </w:numPr>
        <w:spacing w:before="0" w:after="0" w:line="240" w:lineRule="auto"/>
        <w:rPr>
          <w:rFonts w:ascii="Arial" w:hAnsi="Arial" w:cs="Arial"/>
          <w:color w:val="auto"/>
        </w:rPr>
      </w:pPr>
      <w:r w:rsidRPr="00010169">
        <w:rPr>
          <w:rFonts w:ascii="Arial" w:hAnsi="Arial" w:cs="Arial"/>
          <w:color w:val="auto"/>
        </w:rPr>
        <w:t>Wykonawca oświadcza, że zgodnie z jego najlepszą wiedzą, na dzień zawarcia Umowy zarówno on, jak i jego podmioty zależne, dominujące oraz członkowie jego organów oraz osoby działające w jego imieniu i na jego rzecz:</w:t>
      </w:r>
    </w:p>
    <w:p w14:paraId="6C5B62B6" w14:textId="77777777" w:rsidR="00835862" w:rsidRPr="00386F96" w:rsidRDefault="00EF2561" w:rsidP="1CE0768D">
      <w:pPr>
        <w:pStyle w:val="Nagwek3"/>
        <w:keepNext w:val="0"/>
        <w:numPr>
          <w:ilvl w:val="2"/>
          <w:numId w:val="37"/>
        </w:numPr>
        <w:tabs>
          <w:tab w:val="clear" w:pos="850"/>
          <w:tab w:val="clear" w:pos="1701"/>
        </w:tabs>
        <w:suppressAutoHyphens/>
        <w:spacing w:line="240" w:lineRule="auto"/>
        <w:ind w:left="1418"/>
        <w:rPr>
          <w:b/>
        </w:rPr>
      </w:pPr>
      <w:r w:rsidRPr="00BC11AE">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„Przepisy Sankcyjne”);</w:t>
      </w:r>
    </w:p>
    <w:p w14:paraId="6C5B62B7" w14:textId="77777777" w:rsidR="00835862" w:rsidRPr="00386F96" w:rsidRDefault="00EF2561" w:rsidP="1CE0768D">
      <w:pPr>
        <w:pStyle w:val="Nagwek3"/>
        <w:keepNext w:val="0"/>
        <w:numPr>
          <w:ilvl w:val="2"/>
          <w:numId w:val="37"/>
        </w:numPr>
        <w:tabs>
          <w:tab w:val="clear" w:pos="850"/>
          <w:tab w:val="clear" w:pos="1701"/>
        </w:tabs>
        <w:suppressAutoHyphens/>
        <w:spacing w:line="240" w:lineRule="auto"/>
        <w:ind w:left="1418"/>
        <w:rPr>
          <w:b/>
        </w:rPr>
      </w:pPr>
      <w:r w:rsidRPr="00BC11AE">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6C5B62B8" w14:textId="77777777" w:rsidR="00835862" w:rsidRPr="00386F96" w:rsidRDefault="00EF2561" w:rsidP="1CE0768D">
      <w:pPr>
        <w:pStyle w:val="Nagwek3"/>
        <w:keepNext w:val="0"/>
        <w:numPr>
          <w:ilvl w:val="2"/>
          <w:numId w:val="37"/>
        </w:numPr>
        <w:tabs>
          <w:tab w:val="clear" w:pos="850"/>
          <w:tab w:val="clear" w:pos="1701"/>
        </w:tabs>
        <w:suppressAutoHyphens/>
        <w:spacing w:line="240" w:lineRule="auto"/>
        <w:ind w:left="1418"/>
        <w:rPr>
          <w:b/>
        </w:rPr>
      </w:pPr>
      <w:r w:rsidRPr="00BC11AE">
        <w:lastRenderedPageBreak/>
        <w:t>nie są bezpośrednio lub pośrednio własnością lub nie są kontrolowane przez osoby prawne lub fizyczne spełniające kryteria opisane w pkt. (ii) powyżej;</w:t>
      </w:r>
    </w:p>
    <w:p w14:paraId="6C5B62B9" w14:textId="77777777" w:rsidR="00835862" w:rsidRPr="00386F96" w:rsidRDefault="00EF2561" w:rsidP="1CE0768D">
      <w:pPr>
        <w:pStyle w:val="Nagwek3"/>
        <w:keepNext w:val="0"/>
        <w:numPr>
          <w:ilvl w:val="2"/>
          <w:numId w:val="37"/>
        </w:numPr>
        <w:tabs>
          <w:tab w:val="clear" w:pos="850"/>
          <w:tab w:val="clear" w:pos="1701"/>
        </w:tabs>
        <w:suppressAutoHyphens/>
        <w:spacing w:line="240" w:lineRule="auto"/>
        <w:ind w:left="1418"/>
        <w:rPr>
          <w:b/>
        </w:rPr>
      </w:pPr>
      <w:r w:rsidRPr="00BC11AE">
        <w:t>nie zamieszkują lub nie posiadają siedziby lub głównego miejsca działalności w</w:t>
      </w:r>
      <w:r w:rsidR="00C318C8">
        <w:t> </w:t>
      </w:r>
      <w:r w:rsidRPr="00BC11AE">
        <w:t>państwie objętym Przepisami Sankcyjnymi lub nie są utworzone pod prawem państwa objętego Przepisami Sankcyjnymi;</w:t>
      </w:r>
    </w:p>
    <w:p w14:paraId="6C5B62BA" w14:textId="77777777" w:rsidR="00835862" w:rsidRPr="00386F96" w:rsidRDefault="00EF2561" w:rsidP="1CE0768D">
      <w:pPr>
        <w:pStyle w:val="Nagwek3"/>
        <w:keepNext w:val="0"/>
        <w:numPr>
          <w:ilvl w:val="2"/>
          <w:numId w:val="37"/>
        </w:numPr>
        <w:tabs>
          <w:tab w:val="clear" w:pos="850"/>
          <w:tab w:val="clear" w:pos="1701"/>
        </w:tabs>
        <w:suppressAutoHyphens/>
        <w:spacing w:line="240" w:lineRule="auto"/>
        <w:ind w:left="1418"/>
        <w:rPr>
          <w:b/>
        </w:rPr>
      </w:pPr>
      <w:r w:rsidRPr="00BC11AE">
        <w:t>nie uczestniczą w żadnym postępowaniu lub dochodzeniu prowadzonym przeciwko nim w związku z naruszeniem jakichkolwiek Przepisów Sankcyjnych.</w:t>
      </w:r>
    </w:p>
    <w:p w14:paraId="6C5B62BB" w14:textId="77777777" w:rsidR="00835862" w:rsidRPr="00010169" w:rsidRDefault="00EF2561" w:rsidP="00EA7A79">
      <w:pPr>
        <w:pStyle w:val="Nagwek1"/>
        <w:keepLines/>
        <w:numPr>
          <w:ilvl w:val="0"/>
          <w:numId w:val="36"/>
        </w:numPr>
        <w:suppressAutoHyphens/>
        <w:spacing w:before="0" w:after="0" w:line="240" w:lineRule="auto"/>
        <w:rPr>
          <w:sz w:val="22"/>
          <w:szCs w:val="22"/>
        </w:rPr>
      </w:pPr>
      <w:r w:rsidRPr="00010169">
        <w:rPr>
          <w:sz w:val="22"/>
          <w:szCs w:val="22"/>
        </w:rPr>
        <w:t xml:space="preserve">Zobowiązania Wykonawcy </w:t>
      </w:r>
    </w:p>
    <w:p w14:paraId="6C5B62BC" w14:textId="77777777" w:rsidR="00835862" w:rsidRPr="00010169" w:rsidRDefault="00EF2561" w:rsidP="00EA7A79">
      <w:pPr>
        <w:pStyle w:val="H2"/>
        <w:numPr>
          <w:ilvl w:val="1"/>
          <w:numId w:val="36"/>
        </w:numPr>
        <w:spacing w:before="0" w:after="0" w:line="240" w:lineRule="auto"/>
        <w:rPr>
          <w:rFonts w:ascii="Arial" w:hAnsi="Arial" w:cs="Arial"/>
          <w:color w:val="auto"/>
        </w:rPr>
      </w:pPr>
      <w:r w:rsidRPr="00010169">
        <w:rPr>
          <w:rFonts w:ascii="Arial" w:hAnsi="Arial" w:cs="Arial"/>
          <w:color w:val="auto"/>
        </w:rPr>
        <w:t>Wykonawca zobowiązuje się, że w okresie obowiązywania Umowy:</w:t>
      </w:r>
    </w:p>
    <w:p w14:paraId="6C5B62BD" w14:textId="77777777" w:rsidR="00835862" w:rsidRPr="00386F96" w:rsidRDefault="00EF2561" w:rsidP="1CE0768D">
      <w:pPr>
        <w:pStyle w:val="Nagwek3"/>
        <w:keepNext w:val="0"/>
        <w:numPr>
          <w:ilvl w:val="2"/>
          <w:numId w:val="38"/>
        </w:numPr>
        <w:tabs>
          <w:tab w:val="clear" w:pos="850"/>
          <w:tab w:val="clear" w:pos="1701"/>
        </w:tabs>
        <w:suppressAutoHyphens/>
        <w:spacing w:line="240" w:lineRule="auto"/>
        <w:rPr>
          <w:b/>
        </w:rPr>
      </w:pPr>
      <w:r w:rsidRPr="00BC11AE">
        <w:t>zarówno on, jak i jego podmioty zależne oraz członkowie jego organów oraz osoby działające w jego imieniu i na jego rzecz będą prowadzić działalność zgodnie z</w:t>
      </w:r>
      <w:r w:rsidR="00C318C8">
        <w:t> </w:t>
      </w:r>
      <w:r w:rsidRPr="00BC11AE">
        <w:t xml:space="preserve">Przepisami Sankcyjnymi; </w:t>
      </w:r>
    </w:p>
    <w:p w14:paraId="6C5B62BE" w14:textId="77777777" w:rsidR="00835862" w:rsidRPr="00386F96" w:rsidRDefault="00EF2561" w:rsidP="1CE0768D">
      <w:pPr>
        <w:pStyle w:val="Nagwek3"/>
        <w:keepNext w:val="0"/>
        <w:numPr>
          <w:ilvl w:val="2"/>
          <w:numId w:val="38"/>
        </w:numPr>
        <w:tabs>
          <w:tab w:val="clear" w:pos="850"/>
          <w:tab w:val="clear" w:pos="1701"/>
        </w:tabs>
        <w:suppressAutoHyphens/>
        <w:spacing w:line="240" w:lineRule="auto"/>
        <w:rPr>
          <w:b/>
        </w:rPr>
      </w:pPr>
      <w:r w:rsidRPr="00BC11AE">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6C5B62BF" w14:textId="77777777" w:rsidR="00835862" w:rsidRPr="00386F96" w:rsidRDefault="00EF2561" w:rsidP="1CE0768D">
      <w:pPr>
        <w:pStyle w:val="Nagwek3"/>
        <w:keepNext w:val="0"/>
        <w:numPr>
          <w:ilvl w:val="2"/>
          <w:numId w:val="38"/>
        </w:numPr>
        <w:tabs>
          <w:tab w:val="clear" w:pos="1701"/>
        </w:tabs>
        <w:suppressAutoHyphens/>
        <w:spacing w:line="240" w:lineRule="auto"/>
        <w:rPr>
          <w:b/>
        </w:rPr>
      </w:pPr>
      <w:r w:rsidRPr="00BC11AE">
        <w:t>wszelkie oświadczenia złożone w ust. 1.1 pozostaną prawdziwe.</w:t>
      </w:r>
    </w:p>
    <w:p w14:paraId="6C5B62C0" w14:textId="77777777" w:rsidR="00835862" w:rsidRPr="00010169" w:rsidRDefault="00EF2561" w:rsidP="00EA7A79">
      <w:pPr>
        <w:pStyle w:val="H2"/>
        <w:numPr>
          <w:ilvl w:val="1"/>
          <w:numId w:val="36"/>
        </w:numPr>
        <w:spacing w:before="0" w:after="0" w:line="240" w:lineRule="auto"/>
        <w:rPr>
          <w:rFonts w:ascii="Arial" w:hAnsi="Arial" w:cs="Arial"/>
          <w:color w:val="auto"/>
        </w:rPr>
      </w:pPr>
      <w:r w:rsidRPr="00010169">
        <w:rPr>
          <w:rFonts w:ascii="Arial" w:hAnsi="Arial" w:cs="Arial"/>
          <w:color w:val="auto"/>
        </w:rPr>
        <w:t xml:space="preserve">W przypadku, gdy którekolwiek oświadczenie złożone w ust. </w:t>
      </w:r>
      <w:r>
        <w:rPr>
          <w:rFonts w:ascii="Arial" w:hAnsi="Arial" w:cs="Arial"/>
          <w:color w:val="auto"/>
        </w:rPr>
        <w:t>1</w:t>
      </w:r>
      <w:r w:rsidRPr="00010169">
        <w:rPr>
          <w:rFonts w:ascii="Arial" w:hAnsi="Arial" w:cs="Arial"/>
          <w:color w:val="auto"/>
        </w:rPr>
        <w:t>.1 stanie się nieprawdziwe, niezwłocznie, jednak nie później niż w terminie 30 dni od powzięcia o takim przypadku informacji Wykonawca poinformuje, o ile nie będzie to prawnie zakazane, Zamawiającego o</w:t>
      </w:r>
      <w:r w:rsidR="00C318C8">
        <w:rPr>
          <w:rFonts w:ascii="Arial" w:hAnsi="Arial" w:cs="Arial"/>
          <w:color w:val="auto"/>
        </w:rPr>
        <w:t> </w:t>
      </w:r>
      <w:r w:rsidRPr="00010169">
        <w:rPr>
          <w:rFonts w:ascii="Arial" w:hAnsi="Arial" w:cs="Arial"/>
          <w:color w:val="auto"/>
        </w:rPr>
        <w:t>każdym takim przypadku oraz o podjętych działaniach zmierzających do przywrócenia prawdziwości takich oświadczeń</w:t>
      </w:r>
      <w:r>
        <w:rPr>
          <w:rFonts w:ascii="Arial" w:hAnsi="Arial" w:cs="Arial"/>
          <w:color w:val="auto"/>
        </w:rPr>
        <w:t>.</w:t>
      </w:r>
    </w:p>
    <w:p w14:paraId="6C5B62C1" w14:textId="77777777" w:rsidR="005E1F58" w:rsidRDefault="00EF2561" w:rsidP="00EA7A79">
      <w:pPr>
        <w:pStyle w:val="H2"/>
        <w:numPr>
          <w:ilvl w:val="1"/>
          <w:numId w:val="36"/>
        </w:numPr>
        <w:spacing w:before="0" w:after="0" w:line="240" w:lineRule="auto"/>
        <w:rPr>
          <w:rFonts w:ascii="Arial" w:hAnsi="Arial" w:cs="Arial"/>
          <w:color w:val="auto"/>
        </w:rPr>
      </w:pPr>
      <w:r w:rsidRPr="00010169">
        <w:rPr>
          <w:rFonts w:ascii="Arial" w:hAnsi="Arial" w:cs="Arial"/>
          <w:color w:val="auto"/>
        </w:rPr>
        <w:t>W przypadku naruszenia zobowiązań określonych w ust. 2.1 Zamawiający uprawniony będzie do rozwiązania Umowy bez zachowania okresu wypowiedzenia z</w:t>
      </w:r>
      <w:r w:rsidR="00C318C8">
        <w:rPr>
          <w:rFonts w:ascii="Arial" w:hAnsi="Arial" w:cs="Arial"/>
          <w:color w:val="auto"/>
        </w:rPr>
        <w:t> </w:t>
      </w:r>
      <w:r w:rsidRPr="00010169">
        <w:rPr>
          <w:rFonts w:ascii="Arial" w:hAnsi="Arial" w:cs="Arial"/>
          <w:color w:val="auto"/>
        </w:rPr>
        <w:t xml:space="preserve">winy Wykonawcy oraz do naliczenia kary umownej opisanej w </w:t>
      </w:r>
      <w:r w:rsidRPr="00835862">
        <w:rPr>
          <w:rFonts w:ascii="Arial" w:hAnsi="Arial" w:cs="Arial"/>
          <w:color w:val="auto"/>
        </w:rPr>
        <w:t>§ 13 ust.</w:t>
      </w:r>
      <w:r w:rsidR="00EC23D2">
        <w:rPr>
          <w:rFonts w:ascii="Arial" w:hAnsi="Arial" w:cs="Arial"/>
          <w:color w:val="auto"/>
        </w:rPr>
        <w:t>2</w:t>
      </w:r>
      <w:r w:rsidRPr="00010169">
        <w:rPr>
          <w:rFonts w:ascii="Arial" w:hAnsi="Arial" w:cs="Arial"/>
          <w:color w:val="auto"/>
        </w:rPr>
        <w:t xml:space="preserve"> oraz do dochodzenia odszkodowania uzupełniającego - pokrywającego wszelkie szkody z tym związane. </w:t>
      </w:r>
    </w:p>
    <w:p w14:paraId="6C5B62C2" w14:textId="77777777" w:rsidR="00110CD9" w:rsidRPr="00C318C8" w:rsidRDefault="00EF2561" w:rsidP="00EA7A79">
      <w:pPr>
        <w:pStyle w:val="H2"/>
        <w:numPr>
          <w:ilvl w:val="1"/>
          <w:numId w:val="36"/>
        </w:numPr>
        <w:spacing w:before="0" w:after="0" w:line="240" w:lineRule="auto"/>
        <w:rPr>
          <w:rFonts w:ascii="Arial" w:hAnsi="Arial" w:cs="Arial"/>
          <w:color w:val="auto"/>
        </w:rPr>
      </w:pPr>
      <w:r w:rsidRPr="00010169">
        <w:rPr>
          <w:rFonts w:ascii="Arial" w:hAnsi="Arial" w:cs="Arial"/>
          <w:color w:val="auto"/>
        </w:rPr>
        <w:t xml:space="preserve">Ponadto jeżeli wskutek naruszenia zobowiązań określonych w ust. 2.1 lub ust. 2.2 Zamawiający zostanie poddany jakimkolwiek restrykcjom, sankcjom czy ograniczeniom ze strony podmiotów wymienionych w ust. 1.1 (i), Zamawiający uprawniony będzie do odszkodowania pokrywającego wszelkie szkody związane z takimi restrykcjami, sankcjami czy ograniczeniami. </w:t>
      </w:r>
    </w:p>
    <w:p w14:paraId="6C5B62C3" w14:textId="77777777" w:rsidR="00110CD9" w:rsidRDefault="00110CD9" w:rsidP="00EA7A79">
      <w:pPr>
        <w:spacing w:line="240" w:lineRule="auto"/>
        <w:jc w:val="center"/>
        <w:rPr>
          <w:rFonts w:cs="Arial"/>
          <w:b/>
          <w:szCs w:val="22"/>
        </w:rPr>
      </w:pPr>
    </w:p>
    <w:p w14:paraId="6C5B62C4" w14:textId="77777777" w:rsidR="0038449B" w:rsidRPr="00951A3B" w:rsidRDefault="00EF2561" w:rsidP="00EA7A79">
      <w:pPr>
        <w:spacing w:line="240" w:lineRule="auto"/>
        <w:jc w:val="center"/>
        <w:rPr>
          <w:rFonts w:cs="Arial"/>
          <w:b/>
          <w:bCs/>
        </w:rPr>
      </w:pPr>
      <w:r>
        <w:rPr>
          <w:rFonts w:cs="Arial"/>
          <w:b/>
          <w:bCs/>
        </w:rPr>
        <w:t>§20</w:t>
      </w:r>
    </w:p>
    <w:p w14:paraId="6C5B62C5" w14:textId="77777777" w:rsidR="0038449B" w:rsidRPr="00951A3B" w:rsidRDefault="00EF2561" w:rsidP="00EA7A79">
      <w:pPr>
        <w:spacing w:line="240" w:lineRule="auto"/>
        <w:jc w:val="center"/>
        <w:rPr>
          <w:rFonts w:cs="Arial"/>
          <w:b/>
          <w:bCs/>
        </w:rPr>
      </w:pPr>
      <w:r w:rsidRPr="00847D84">
        <w:rPr>
          <w:rFonts w:cs="Arial"/>
          <w:b/>
          <w:bCs/>
        </w:rPr>
        <w:t>Postanowienia końcowe</w:t>
      </w:r>
    </w:p>
    <w:p w14:paraId="6C5B62C6" w14:textId="77777777" w:rsidR="0058227F" w:rsidRPr="005E1F58" w:rsidRDefault="00EF2561" w:rsidP="00EA7A79">
      <w:pPr>
        <w:pStyle w:val="Tekstpodstawowy"/>
        <w:numPr>
          <w:ilvl w:val="0"/>
          <w:numId w:val="8"/>
        </w:numPr>
        <w:tabs>
          <w:tab w:val="clear" w:pos="720"/>
          <w:tab w:val="num" w:pos="567"/>
        </w:tabs>
        <w:ind w:left="567" w:hanging="567"/>
        <w:jc w:val="both"/>
        <w:rPr>
          <w:rFonts w:ascii="Arial" w:hAnsi="Arial" w:cs="Arial"/>
          <w:sz w:val="22"/>
          <w:szCs w:val="22"/>
        </w:rPr>
      </w:pPr>
      <w:r w:rsidRPr="005E1F58">
        <w:rPr>
          <w:rFonts w:ascii="Arial" w:hAnsi="Arial" w:cs="Arial"/>
          <w:sz w:val="22"/>
          <w:szCs w:val="22"/>
        </w:rPr>
        <w:t>Wszelkie zmiany niniejszej Umowy oraz Załączników wymagają formy pisemnej</w:t>
      </w:r>
      <w:r w:rsidR="005E1F58" w:rsidRPr="005E1F58">
        <w:rPr>
          <w:rFonts w:ascii="Arial" w:hAnsi="Arial" w:cs="Arial"/>
          <w:sz w:val="22"/>
          <w:szCs w:val="22"/>
        </w:rPr>
        <w:t xml:space="preserve"> lub elektronicznej, </w:t>
      </w:r>
      <w:r w:rsidRPr="005E1F58">
        <w:rPr>
          <w:rFonts w:ascii="Arial" w:hAnsi="Arial" w:cs="Arial"/>
          <w:sz w:val="22"/>
          <w:szCs w:val="22"/>
        </w:rPr>
        <w:t>pod rygorem nieważności.</w:t>
      </w:r>
    </w:p>
    <w:p w14:paraId="6C5B62C7" w14:textId="77777777" w:rsidR="0058227F" w:rsidRPr="005E1F58" w:rsidRDefault="00EF2561" w:rsidP="00EA7A79">
      <w:pPr>
        <w:pStyle w:val="Tekstpodstawowy"/>
        <w:numPr>
          <w:ilvl w:val="0"/>
          <w:numId w:val="8"/>
        </w:numPr>
        <w:tabs>
          <w:tab w:val="clear" w:pos="720"/>
          <w:tab w:val="num" w:pos="567"/>
        </w:tabs>
        <w:ind w:left="567" w:hanging="567"/>
        <w:jc w:val="both"/>
        <w:rPr>
          <w:rFonts w:ascii="Arial" w:hAnsi="Arial" w:cs="Arial"/>
          <w:sz w:val="22"/>
          <w:szCs w:val="22"/>
        </w:rPr>
      </w:pPr>
      <w:r w:rsidRPr="005E1F58">
        <w:rPr>
          <w:rFonts w:ascii="Arial" w:hAnsi="Arial" w:cs="Arial"/>
          <w:sz w:val="22"/>
          <w:szCs w:val="22"/>
        </w:rPr>
        <w:t>Strony zobowiązane są do wzajemnego, niezwłocznego i pisemnego informowania się o</w:t>
      </w:r>
      <w:r w:rsidR="008D1109" w:rsidRPr="005E1F58">
        <w:rPr>
          <w:rFonts w:ascii="Arial" w:hAnsi="Arial" w:cs="Arial"/>
          <w:sz w:val="22"/>
          <w:szCs w:val="22"/>
        </w:rPr>
        <w:t> </w:t>
      </w:r>
      <w:r w:rsidRPr="005E1F58">
        <w:rPr>
          <w:rFonts w:ascii="Arial" w:hAnsi="Arial" w:cs="Arial"/>
          <w:sz w:val="22"/>
          <w:szCs w:val="22"/>
        </w:rPr>
        <w:t xml:space="preserve">zmianach adresu, formy prawnej lub nazwy (brzmienia firmy), mających miejsce w trakcie trwania Umowy; zmiany takie nie stanowią podstawy do rozwiązania Umowy, nie wymagają również aneksowania Umowy. </w:t>
      </w:r>
    </w:p>
    <w:p w14:paraId="6C5B62C8" w14:textId="77777777" w:rsidR="0058227F" w:rsidRPr="005E1F58" w:rsidRDefault="00EF2561" w:rsidP="00EA7A79">
      <w:pPr>
        <w:pStyle w:val="Tekstpodstawowy"/>
        <w:numPr>
          <w:ilvl w:val="0"/>
          <w:numId w:val="8"/>
        </w:numPr>
        <w:tabs>
          <w:tab w:val="clear" w:pos="720"/>
          <w:tab w:val="num" w:pos="567"/>
        </w:tabs>
        <w:ind w:left="567" w:hanging="567"/>
        <w:jc w:val="both"/>
        <w:rPr>
          <w:rFonts w:ascii="Arial" w:hAnsi="Arial" w:cs="Arial"/>
          <w:sz w:val="22"/>
          <w:szCs w:val="22"/>
          <w:lang w:val="pl-PL"/>
        </w:rPr>
      </w:pPr>
      <w:r w:rsidRPr="005E1F58">
        <w:rPr>
          <w:rFonts w:ascii="Arial" w:hAnsi="Arial" w:cs="Arial"/>
          <w:sz w:val="22"/>
          <w:szCs w:val="22"/>
          <w:lang w:val="pl-PL"/>
        </w:rPr>
        <w:t xml:space="preserve">Jakiekolwiek pismo wysłane na adres </w:t>
      </w:r>
      <w:r w:rsidR="005E1F58" w:rsidRPr="005E1F58">
        <w:rPr>
          <w:rFonts w:ascii="Arial" w:hAnsi="Arial" w:cs="Arial"/>
          <w:sz w:val="22"/>
          <w:szCs w:val="22"/>
          <w:lang w:val="pl-PL"/>
        </w:rPr>
        <w:t>Wykonawcy</w:t>
      </w:r>
      <w:r w:rsidRPr="005E1F58">
        <w:rPr>
          <w:rFonts w:ascii="Arial" w:hAnsi="Arial" w:cs="Arial"/>
          <w:sz w:val="22"/>
          <w:szCs w:val="22"/>
          <w:lang w:val="pl-PL"/>
        </w:rPr>
        <w:t xml:space="preserve"> wskazany w Umowie, jako adres do korespondencji (lub inny oficjalnie zgłoszony adres) niepodjęte przez </w:t>
      </w:r>
      <w:r w:rsidR="005E1F58" w:rsidRPr="005E1F58">
        <w:rPr>
          <w:rFonts w:ascii="Arial" w:hAnsi="Arial" w:cs="Arial"/>
          <w:sz w:val="22"/>
          <w:szCs w:val="22"/>
          <w:lang w:val="pl-PL"/>
        </w:rPr>
        <w:t xml:space="preserve">Wykonawcę </w:t>
      </w:r>
      <w:r w:rsidRPr="005E1F58">
        <w:rPr>
          <w:rFonts w:ascii="Arial" w:hAnsi="Arial" w:cs="Arial"/>
          <w:sz w:val="22"/>
          <w:szCs w:val="22"/>
          <w:lang w:val="pl-PL"/>
        </w:rPr>
        <w:t xml:space="preserve">w terminie lub, którego odbioru </w:t>
      </w:r>
      <w:r w:rsidR="005E1F58" w:rsidRPr="005E1F58">
        <w:rPr>
          <w:rFonts w:ascii="Arial" w:hAnsi="Arial" w:cs="Arial"/>
          <w:sz w:val="22"/>
          <w:szCs w:val="22"/>
          <w:lang w:val="pl-PL"/>
        </w:rPr>
        <w:t xml:space="preserve">Wykonawca </w:t>
      </w:r>
      <w:r w:rsidRPr="005E1F58">
        <w:rPr>
          <w:rFonts w:ascii="Arial" w:hAnsi="Arial" w:cs="Arial"/>
          <w:sz w:val="22"/>
          <w:szCs w:val="22"/>
          <w:lang w:val="pl-PL"/>
        </w:rPr>
        <w:t>odmówił, uznane będzie za skutecznie doręczone z upływem terminu, w którym Wykonawca był zobowiązany odebrać pismo, albo z</w:t>
      </w:r>
      <w:r w:rsidR="00EA7A79" w:rsidRPr="005E1F58">
        <w:rPr>
          <w:rFonts w:ascii="Arial" w:hAnsi="Arial" w:cs="Arial"/>
          <w:sz w:val="22"/>
          <w:szCs w:val="22"/>
          <w:lang w:val="pl-PL"/>
        </w:rPr>
        <w:t> </w:t>
      </w:r>
      <w:r w:rsidRPr="005E1F58">
        <w:rPr>
          <w:rFonts w:ascii="Arial" w:hAnsi="Arial" w:cs="Arial"/>
          <w:sz w:val="22"/>
          <w:szCs w:val="22"/>
          <w:lang w:val="pl-PL"/>
        </w:rPr>
        <w:t xml:space="preserve">dniem, w którym </w:t>
      </w:r>
      <w:r w:rsidR="005E1F58" w:rsidRPr="005E1F58">
        <w:rPr>
          <w:rFonts w:ascii="Arial" w:hAnsi="Arial" w:cs="Arial"/>
          <w:sz w:val="22"/>
          <w:szCs w:val="22"/>
          <w:lang w:val="pl-PL"/>
        </w:rPr>
        <w:t>Wykonawca</w:t>
      </w:r>
      <w:r w:rsidRPr="005E1F58">
        <w:rPr>
          <w:rFonts w:ascii="Arial" w:hAnsi="Arial" w:cs="Arial"/>
          <w:sz w:val="22"/>
          <w:szCs w:val="22"/>
          <w:lang w:val="pl-PL"/>
        </w:rPr>
        <w:t xml:space="preserve"> odmówił odbioru pisma. W razie konieczności, </w:t>
      </w:r>
      <w:r w:rsidR="005E1F58" w:rsidRPr="005E1F58">
        <w:rPr>
          <w:rFonts w:ascii="Arial" w:hAnsi="Arial" w:cs="Arial"/>
          <w:sz w:val="22"/>
          <w:szCs w:val="22"/>
          <w:lang w:val="pl-PL"/>
        </w:rPr>
        <w:t xml:space="preserve">Zamawiający </w:t>
      </w:r>
      <w:r w:rsidRPr="005E1F58">
        <w:rPr>
          <w:rFonts w:ascii="Arial" w:hAnsi="Arial" w:cs="Arial"/>
          <w:sz w:val="22"/>
          <w:szCs w:val="22"/>
          <w:lang w:val="pl-PL"/>
        </w:rPr>
        <w:t>będzie mógł doręczyć korespondencję w inny sposób.</w:t>
      </w:r>
    </w:p>
    <w:p w14:paraId="6C5B62C9" w14:textId="77777777" w:rsidR="0058227F" w:rsidRPr="005E1F58" w:rsidRDefault="005E1F58" w:rsidP="00EA7A79">
      <w:pPr>
        <w:pStyle w:val="Tekstpodstawowy"/>
        <w:numPr>
          <w:ilvl w:val="0"/>
          <w:numId w:val="8"/>
        </w:numPr>
        <w:tabs>
          <w:tab w:val="clear" w:pos="720"/>
          <w:tab w:val="num" w:pos="567"/>
        </w:tabs>
        <w:ind w:left="567" w:hanging="567"/>
        <w:jc w:val="both"/>
        <w:rPr>
          <w:rFonts w:ascii="Arial" w:hAnsi="Arial" w:cs="Arial"/>
          <w:sz w:val="22"/>
          <w:szCs w:val="22"/>
        </w:rPr>
      </w:pPr>
      <w:r w:rsidRPr="005E1F58">
        <w:rPr>
          <w:rFonts w:ascii="Arial" w:hAnsi="Arial" w:cs="Arial"/>
          <w:sz w:val="22"/>
          <w:szCs w:val="22"/>
          <w:lang w:val="pl-PL"/>
        </w:rPr>
        <w:t>Wykonawca</w:t>
      </w:r>
      <w:r w:rsidR="00EF2561" w:rsidRPr="005E1F58">
        <w:rPr>
          <w:rFonts w:ascii="Arial" w:hAnsi="Arial" w:cs="Arial"/>
          <w:sz w:val="22"/>
          <w:szCs w:val="22"/>
          <w:lang w:val="pl-PL"/>
        </w:rPr>
        <w:t xml:space="preserve"> nie może przenieść całości lub części praw i/lub obowiązków wynikających z</w:t>
      </w:r>
      <w:r w:rsidR="00EA7A79" w:rsidRPr="005E1F58">
        <w:rPr>
          <w:rFonts w:ascii="Arial" w:hAnsi="Arial" w:cs="Arial"/>
          <w:sz w:val="22"/>
          <w:szCs w:val="22"/>
          <w:lang w:val="pl-PL"/>
        </w:rPr>
        <w:t> </w:t>
      </w:r>
      <w:r w:rsidR="00EF2561" w:rsidRPr="005E1F58">
        <w:rPr>
          <w:rFonts w:ascii="Arial" w:hAnsi="Arial" w:cs="Arial"/>
          <w:sz w:val="22"/>
          <w:szCs w:val="22"/>
          <w:lang w:val="pl-PL"/>
        </w:rPr>
        <w:t>niniejszej Umowy (w tym w szczególności wierzytelności wynikających z Umowy) na rzecz osoby trzeciej czy podmiotu trzeciego bez uprzedniej pisemnej, pod rygorem nieważności zgody</w:t>
      </w:r>
      <w:r w:rsidRPr="005E1F58">
        <w:rPr>
          <w:rFonts w:ascii="Arial" w:hAnsi="Arial" w:cs="Arial"/>
          <w:sz w:val="22"/>
          <w:szCs w:val="22"/>
          <w:lang w:val="pl-PL"/>
        </w:rPr>
        <w:t xml:space="preserve"> Zamawiającego, ani obciążyć ich zastawem, w tym zastawem rejestrowym. </w:t>
      </w:r>
    </w:p>
    <w:p w14:paraId="6C5B62CA" w14:textId="77777777" w:rsidR="0058227F" w:rsidRPr="005E1F58" w:rsidRDefault="00EF2561" w:rsidP="00EA7A79">
      <w:pPr>
        <w:pStyle w:val="Tekstpodstawowy"/>
        <w:numPr>
          <w:ilvl w:val="0"/>
          <w:numId w:val="8"/>
        </w:numPr>
        <w:tabs>
          <w:tab w:val="clear" w:pos="720"/>
          <w:tab w:val="num" w:pos="567"/>
        </w:tabs>
        <w:ind w:left="567" w:hanging="567"/>
        <w:jc w:val="both"/>
        <w:rPr>
          <w:rFonts w:ascii="Arial" w:hAnsi="Arial" w:cs="Arial"/>
          <w:color w:val="auto"/>
          <w:sz w:val="22"/>
          <w:szCs w:val="22"/>
        </w:rPr>
      </w:pPr>
      <w:r w:rsidRPr="005E1F58">
        <w:rPr>
          <w:rFonts w:ascii="Arial" w:hAnsi="Arial" w:cs="Arial"/>
          <w:color w:val="auto"/>
          <w:sz w:val="22"/>
          <w:szCs w:val="22"/>
        </w:rPr>
        <w:lastRenderedPageBreak/>
        <w:t>Z</w:t>
      </w:r>
      <w:r w:rsidR="005E1F58" w:rsidRPr="005E1F58">
        <w:rPr>
          <w:rFonts w:ascii="Arial" w:hAnsi="Arial" w:cs="Arial"/>
          <w:color w:val="auto"/>
          <w:sz w:val="22"/>
          <w:szCs w:val="22"/>
        </w:rPr>
        <w:t>amawiający</w:t>
      </w:r>
      <w:r w:rsidRPr="005E1F58">
        <w:rPr>
          <w:rFonts w:ascii="Arial" w:hAnsi="Arial" w:cs="Arial"/>
          <w:color w:val="auto"/>
          <w:sz w:val="22"/>
          <w:szCs w:val="22"/>
        </w:rPr>
        <w:t xml:space="preserve"> może bez zgody </w:t>
      </w:r>
      <w:r w:rsidR="005E1F58" w:rsidRPr="005E1F58">
        <w:rPr>
          <w:rFonts w:ascii="Arial" w:hAnsi="Arial" w:cs="Arial"/>
          <w:color w:val="auto"/>
          <w:sz w:val="22"/>
          <w:szCs w:val="22"/>
        </w:rPr>
        <w:t xml:space="preserve">Wykonawcy </w:t>
      </w:r>
      <w:r w:rsidRPr="005E1F58">
        <w:rPr>
          <w:rFonts w:ascii="Arial" w:hAnsi="Arial" w:cs="Arial"/>
          <w:color w:val="auto"/>
          <w:sz w:val="22"/>
          <w:szCs w:val="22"/>
        </w:rPr>
        <w:t xml:space="preserve">dokonać przeniesienia całości lub części praw, w tym wierzytelności, wynikających z Umowy. </w:t>
      </w:r>
    </w:p>
    <w:p w14:paraId="6C5B62CB" w14:textId="77777777" w:rsidR="0058227F" w:rsidRPr="005E1F58" w:rsidRDefault="005E1F58" w:rsidP="1CE0768D">
      <w:pPr>
        <w:pStyle w:val="Tekstpodstawowy"/>
        <w:numPr>
          <w:ilvl w:val="0"/>
          <w:numId w:val="8"/>
        </w:numPr>
        <w:tabs>
          <w:tab w:val="clear" w:pos="720"/>
          <w:tab w:val="num" w:pos="567"/>
        </w:tabs>
        <w:ind w:left="567" w:hanging="567"/>
        <w:jc w:val="both"/>
        <w:rPr>
          <w:rFonts w:ascii="Arial" w:hAnsi="Arial" w:cs="Arial"/>
          <w:color w:val="auto"/>
          <w:sz w:val="22"/>
          <w:szCs w:val="22"/>
        </w:rPr>
      </w:pPr>
      <w:r w:rsidRPr="005E1F58">
        <w:rPr>
          <w:rFonts w:ascii="Arial" w:hAnsi="Arial" w:cs="Arial"/>
          <w:color w:val="auto"/>
          <w:sz w:val="22"/>
          <w:szCs w:val="22"/>
        </w:rPr>
        <w:t>Zamawiający</w:t>
      </w:r>
      <w:r w:rsidRPr="005E1F58">
        <w:rPr>
          <w:rFonts w:ascii="Arial" w:eastAsia="Calibri" w:hAnsi="Arial" w:cs="Arial"/>
          <w:sz w:val="22"/>
          <w:szCs w:val="22"/>
          <w:lang w:eastAsia="en-US"/>
        </w:rPr>
        <w:t xml:space="preserve"> jest uprawniony do przeniesienia wszelkich praw i/lub obowiązków wynikających z niniejszej Umowy (w tym w szczególności wierzytelności wynikajacych z Umowy) w całości lub cześci na podmiot zależny od Zamawiającego tj. ORLEN Upstream Polska Sp. z o.o. z siedzibą w Warszawie lub inny podmiot zależny od ORLEN S.A. na co Wykonawca niniejszym wyraża zgodę.</w:t>
      </w:r>
    </w:p>
    <w:p w14:paraId="6C5B62CC" w14:textId="77777777" w:rsidR="0058227F" w:rsidRPr="005E1F58" w:rsidRDefault="00EF2561" w:rsidP="005E1F58">
      <w:pPr>
        <w:pStyle w:val="Tekstpodstawowy"/>
        <w:numPr>
          <w:ilvl w:val="0"/>
          <w:numId w:val="8"/>
        </w:numPr>
        <w:tabs>
          <w:tab w:val="clear" w:pos="720"/>
          <w:tab w:val="num" w:pos="567"/>
        </w:tabs>
        <w:ind w:left="567" w:hanging="567"/>
        <w:jc w:val="both"/>
        <w:rPr>
          <w:rFonts w:ascii="Arial" w:hAnsi="Arial" w:cs="Arial"/>
          <w:color w:val="auto"/>
          <w:sz w:val="22"/>
          <w:szCs w:val="22"/>
        </w:rPr>
      </w:pPr>
      <w:r w:rsidRPr="005E1F58">
        <w:rPr>
          <w:rFonts w:ascii="Arial" w:hAnsi="Arial" w:cs="Arial"/>
          <w:bCs/>
          <w:color w:val="auto"/>
          <w:sz w:val="22"/>
          <w:szCs w:val="22"/>
        </w:rPr>
        <w:t>Powołane w treści Umowy bez bliższego oznaczenia numery paragrafów (§) i ustępów (ust.) oznaczają odpowiednie jednostki redakcyjne niniejszej Umowy.</w:t>
      </w:r>
    </w:p>
    <w:p w14:paraId="6C5B62CD" w14:textId="77777777" w:rsidR="0058227F" w:rsidRPr="005E1F58" w:rsidRDefault="00EF2561" w:rsidP="005E1F58">
      <w:pPr>
        <w:pStyle w:val="Tekstpodstawowy"/>
        <w:numPr>
          <w:ilvl w:val="0"/>
          <w:numId w:val="8"/>
        </w:numPr>
        <w:tabs>
          <w:tab w:val="clear" w:pos="720"/>
          <w:tab w:val="num" w:pos="567"/>
        </w:tabs>
        <w:ind w:left="567" w:hanging="567"/>
        <w:jc w:val="both"/>
        <w:rPr>
          <w:rFonts w:ascii="Arial" w:hAnsi="Arial" w:cs="Arial"/>
          <w:color w:val="auto"/>
          <w:sz w:val="22"/>
          <w:szCs w:val="22"/>
        </w:rPr>
      </w:pPr>
      <w:r w:rsidRPr="005E1F58">
        <w:rPr>
          <w:rFonts w:ascii="Arial" w:hAnsi="Arial" w:cs="Arial"/>
          <w:color w:val="auto"/>
          <w:sz w:val="22"/>
          <w:szCs w:val="22"/>
        </w:rPr>
        <w:t>W przypadku gdyby którekolwiek z postanowień umowy zostało uznane za nieważne, umowa w pozostałej części pozostanie ważna. Jednocześnie Strony zobowiązują się do zastąpienia nieważnych postanowień umowy nowymi postanowieniami zbliżonymi celem do postanowień uznanych za nieważne.</w:t>
      </w:r>
    </w:p>
    <w:p w14:paraId="6C5B62CE" w14:textId="77777777" w:rsidR="0058227F" w:rsidRPr="005E1F58" w:rsidRDefault="00EF2561" w:rsidP="005E1F58">
      <w:pPr>
        <w:pStyle w:val="Tekstpodstawowy"/>
        <w:numPr>
          <w:ilvl w:val="0"/>
          <w:numId w:val="8"/>
        </w:numPr>
        <w:tabs>
          <w:tab w:val="clear" w:pos="720"/>
          <w:tab w:val="num" w:pos="567"/>
        </w:tabs>
        <w:ind w:left="567" w:hanging="567"/>
        <w:jc w:val="both"/>
        <w:rPr>
          <w:rFonts w:ascii="Arial" w:hAnsi="Arial" w:cs="Arial"/>
          <w:color w:val="auto"/>
          <w:sz w:val="22"/>
          <w:szCs w:val="22"/>
        </w:rPr>
      </w:pPr>
      <w:r w:rsidRPr="005E1F58">
        <w:rPr>
          <w:rFonts w:ascii="Arial" w:hAnsi="Arial" w:cs="Arial"/>
          <w:color w:val="auto"/>
          <w:sz w:val="22"/>
          <w:szCs w:val="22"/>
        </w:rPr>
        <w:t xml:space="preserve">Wszelkie ewntualne kwestie sporne powstałe w związku z zawarciem lub w trakcie wykonywania niniejszej Umowy Strony zobowiązują się rozstrzygać ugodowo. W przypadku braku porozumienia wszelkie spory będą rozstrzygane przez sąd powszechny właściwy ze względu na siedzibę Oddziału </w:t>
      </w:r>
      <w:r w:rsidR="00976BCC">
        <w:rPr>
          <w:rFonts w:ascii="Arial" w:hAnsi="Arial" w:cs="Arial"/>
          <w:color w:val="auto"/>
          <w:sz w:val="22"/>
          <w:szCs w:val="22"/>
        </w:rPr>
        <w:t xml:space="preserve">Upstream Polska </w:t>
      </w:r>
      <w:r w:rsidRPr="005E1F58">
        <w:rPr>
          <w:rFonts w:ascii="Arial" w:hAnsi="Arial" w:cs="Arial"/>
          <w:color w:val="auto"/>
          <w:sz w:val="22"/>
          <w:szCs w:val="22"/>
        </w:rPr>
        <w:t>w Sanoku.</w:t>
      </w:r>
    </w:p>
    <w:p w14:paraId="6C5B62CF" w14:textId="77777777" w:rsidR="0058227F" w:rsidRPr="005E1F58" w:rsidRDefault="00EF2561" w:rsidP="005E1F58">
      <w:pPr>
        <w:pStyle w:val="Tekstpodstawowy"/>
        <w:numPr>
          <w:ilvl w:val="0"/>
          <w:numId w:val="8"/>
        </w:numPr>
        <w:tabs>
          <w:tab w:val="clear" w:pos="720"/>
          <w:tab w:val="left" w:pos="0"/>
          <w:tab w:val="num" w:pos="567"/>
        </w:tabs>
        <w:ind w:left="567" w:hanging="567"/>
        <w:jc w:val="both"/>
        <w:rPr>
          <w:rFonts w:ascii="Arial" w:hAnsi="Arial" w:cs="Arial"/>
          <w:color w:val="auto"/>
          <w:sz w:val="22"/>
          <w:szCs w:val="22"/>
        </w:rPr>
      </w:pPr>
      <w:r w:rsidRPr="005E1F58">
        <w:rPr>
          <w:rFonts w:ascii="Arial" w:hAnsi="Arial" w:cs="Arial"/>
          <w:color w:val="auto"/>
          <w:sz w:val="22"/>
          <w:szCs w:val="22"/>
        </w:rPr>
        <w:t xml:space="preserve">W sprawach nieuregulowanych niniejszą Umową znajdują zastosowanie przepisy Kodeksu Cywilnego, a także inne przepisy i normy obowiązujące w Polsce i dotyczące przedmiotu umowy. </w:t>
      </w:r>
    </w:p>
    <w:p w14:paraId="6C5B62D0" w14:textId="77777777" w:rsidR="0058227F" w:rsidRPr="005E1F58" w:rsidRDefault="00EF2561" w:rsidP="005E1F58">
      <w:pPr>
        <w:pStyle w:val="Tekstpodstawowy"/>
        <w:numPr>
          <w:ilvl w:val="0"/>
          <w:numId w:val="8"/>
        </w:numPr>
        <w:tabs>
          <w:tab w:val="clear" w:pos="720"/>
          <w:tab w:val="left" w:pos="0"/>
          <w:tab w:val="num" w:pos="567"/>
        </w:tabs>
        <w:ind w:left="567" w:hanging="567"/>
        <w:jc w:val="both"/>
        <w:rPr>
          <w:rFonts w:ascii="Arial" w:hAnsi="Arial" w:cs="Arial"/>
          <w:sz w:val="22"/>
          <w:szCs w:val="22"/>
        </w:rPr>
      </w:pPr>
      <w:r w:rsidRPr="005E1F58">
        <w:rPr>
          <w:rFonts w:ascii="Arial" w:hAnsi="Arial" w:cs="Arial"/>
          <w:color w:val="auto"/>
          <w:sz w:val="22"/>
          <w:szCs w:val="22"/>
        </w:rPr>
        <w:t>Umowę sporządzono w dwóch jednobrzmiących egzemplarzach, po jednym dla każdej ze Stron.</w:t>
      </w:r>
      <w:r w:rsidRPr="005E1F58">
        <w:rPr>
          <w:rFonts w:ascii="Arial" w:hAnsi="Arial" w:cs="Arial"/>
          <w:sz w:val="22"/>
          <w:szCs w:val="22"/>
        </w:rPr>
        <w:t xml:space="preserve"> </w:t>
      </w:r>
    </w:p>
    <w:p w14:paraId="6C5B62D1" w14:textId="77777777" w:rsidR="0058227F" w:rsidRPr="005E1F58" w:rsidRDefault="00EF2561" w:rsidP="005E1F58">
      <w:pPr>
        <w:pStyle w:val="Tekstpodstawowy"/>
        <w:numPr>
          <w:ilvl w:val="0"/>
          <w:numId w:val="8"/>
        </w:numPr>
        <w:tabs>
          <w:tab w:val="clear" w:pos="720"/>
          <w:tab w:val="left" w:pos="0"/>
          <w:tab w:val="num" w:pos="567"/>
        </w:tabs>
        <w:ind w:left="567" w:hanging="567"/>
        <w:jc w:val="both"/>
        <w:rPr>
          <w:rFonts w:ascii="Arial" w:hAnsi="Arial" w:cs="Arial"/>
          <w:sz w:val="22"/>
          <w:szCs w:val="22"/>
        </w:rPr>
      </w:pPr>
      <w:r w:rsidRPr="005E1F58">
        <w:rPr>
          <w:rFonts w:ascii="Arial" w:hAnsi="Arial" w:cs="Arial"/>
          <w:sz w:val="22"/>
          <w:szCs w:val="22"/>
        </w:rPr>
        <w:t>Ilekroć w treści załączników do umowy wystepuje sformułowanie : „Polskie Górnictwo Naftowe i Gazownictwo Spółka Akcyjna z siedzibą w Warszawie“ lub jego odmiany i skróty np. „PGNiG“, należy pod tym pojęciem rozumieć ORLEN Spółka Akcyjna z siedzibą w</w:t>
      </w:r>
      <w:r w:rsidR="008D1109" w:rsidRPr="005E1F58">
        <w:rPr>
          <w:rFonts w:ascii="Arial" w:hAnsi="Arial" w:cs="Arial"/>
          <w:sz w:val="22"/>
          <w:szCs w:val="22"/>
        </w:rPr>
        <w:t> </w:t>
      </w:r>
      <w:r w:rsidRPr="005E1F58">
        <w:rPr>
          <w:rFonts w:ascii="Arial" w:hAnsi="Arial" w:cs="Arial"/>
          <w:sz w:val="22"/>
          <w:szCs w:val="22"/>
        </w:rPr>
        <w:t>Płocku, zaś ilekroć występuje sformułowanie „Polskie Górnictwo Naftowe i Gazownictwo Spółka Akcyjna z siedzibą w Warszawie – Oddział w Sanoku“ lub jego odmiany i skróty np. „PGNiG S.A. Oddział w Sanoku“</w:t>
      </w:r>
      <w:r w:rsidR="00976BCC">
        <w:rPr>
          <w:rFonts w:ascii="Arial" w:hAnsi="Arial" w:cs="Arial"/>
          <w:sz w:val="22"/>
          <w:szCs w:val="22"/>
        </w:rPr>
        <w:t xml:space="preserve"> lub ORLEN S.A. – Oddzial PGNiG w Sanoku,</w:t>
      </w:r>
      <w:r w:rsidRPr="005E1F58">
        <w:rPr>
          <w:rFonts w:ascii="Arial" w:hAnsi="Arial" w:cs="Arial"/>
          <w:sz w:val="22"/>
          <w:szCs w:val="22"/>
        </w:rPr>
        <w:t xml:space="preserve"> należy pod tym pojęciem rozumieć  ORLEN S.A. – Oddział </w:t>
      </w:r>
      <w:r w:rsidR="00976BCC">
        <w:rPr>
          <w:rFonts w:ascii="Arial" w:hAnsi="Arial" w:cs="Arial"/>
          <w:sz w:val="22"/>
          <w:szCs w:val="22"/>
        </w:rPr>
        <w:t xml:space="preserve">Upstream Polska </w:t>
      </w:r>
      <w:r w:rsidRPr="005E1F58">
        <w:rPr>
          <w:rFonts w:ascii="Arial" w:hAnsi="Arial" w:cs="Arial"/>
          <w:sz w:val="22"/>
          <w:szCs w:val="22"/>
        </w:rPr>
        <w:t>w Sanoku.</w:t>
      </w:r>
    </w:p>
    <w:p w14:paraId="6C5B62D2" w14:textId="77777777" w:rsidR="0058227F" w:rsidRPr="00EF2561" w:rsidRDefault="00EF2561" w:rsidP="005E1F58">
      <w:pPr>
        <w:pStyle w:val="Tekstpodstawowy"/>
        <w:numPr>
          <w:ilvl w:val="0"/>
          <w:numId w:val="8"/>
        </w:numPr>
        <w:tabs>
          <w:tab w:val="clear" w:pos="720"/>
          <w:tab w:val="left" w:pos="0"/>
          <w:tab w:val="num" w:pos="567"/>
        </w:tabs>
        <w:ind w:left="567" w:hanging="567"/>
        <w:jc w:val="both"/>
        <w:rPr>
          <w:rFonts w:ascii="Arial" w:hAnsi="Arial" w:cs="Arial"/>
          <w:i/>
          <w:sz w:val="22"/>
          <w:szCs w:val="22"/>
        </w:rPr>
      </w:pPr>
      <w:r w:rsidRPr="00EF2561">
        <w:rPr>
          <w:rFonts w:ascii="Arial" w:hAnsi="Arial" w:cs="Arial"/>
          <w:i/>
          <w:sz w:val="22"/>
          <w:szCs w:val="22"/>
        </w:rPr>
        <w:t>W przypadku wykonywania niniejszej Umowy przez kilku wykonawców, w szczególności działających w ramach konsorcjum, wykonawcy ci ponoszą solidarną odpowiedzialność za należyte wykonanie całej niniejszej Umowy i wniesienie należytego jej zabezpieczenia.</w:t>
      </w:r>
    </w:p>
    <w:p w14:paraId="6C5B62D3" w14:textId="77777777" w:rsidR="00CC7C79" w:rsidRPr="005E1F58" w:rsidRDefault="00EF2561" w:rsidP="005E1F58">
      <w:pPr>
        <w:pStyle w:val="Tekstpodstawowy"/>
        <w:numPr>
          <w:ilvl w:val="0"/>
          <w:numId w:val="8"/>
        </w:numPr>
        <w:tabs>
          <w:tab w:val="clear" w:pos="720"/>
          <w:tab w:val="left" w:pos="0"/>
          <w:tab w:val="num" w:pos="567"/>
        </w:tabs>
        <w:ind w:left="567" w:hanging="567"/>
        <w:jc w:val="both"/>
        <w:rPr>
          <w:rFonts w:ascii="Arial" w:hAnsi="Arial" w:cs="Arial"/>
          <w:i/>
          <w:iCs/>
          <w:sz w:val="22"/>
          <w:szCs w:val="22"/>
        </w:rPr>
      </w:pPr>
      <w:r w:rsidRPr="005E1F58">
        <w:rPr>
          <w:rFonts w:ascii="Arial" w:hAnsi="Arial" w:cs="Arial"/>
          <w:sz w:val="22"/>
          <w:szCs w:val="22"/>
        </w:rPr>
        <w:t>W razie wątpliwości interpretacyjnych dotyczących poszczególnych dokumentów umownych obowiązuje następująca kolejność ważności dokumentów:</w:t>
      </w:r>
    </w:p>
    <w:p w14:paraId="6C5B62D4" w14:textId="77777777" w:rsidR="00CC7C79" w:rsidRPr="005E1F58" w:rsidRDefault="00EF2561" w:rsidP="1CE0768D">
      <w:pPr>
        <w:numPr>
          <w:ilvl w:val="0"/>
          <w:numId w:val="28"/>
        </w:numPr>
        <w:tabs>
          <w:tab w:val="num" w:pos="1134"/>
        </w:tabs>
        <w:spacing w:line="240" w:lineRule="auto"/>
        <w:ind w:left="1134" w:hanging="567"/>
        <w:rPr>
          <w:rFonts w:cs="Arial"/>
          <w:color w:val="000000" w:themeColor="text1"/>
        </w:rPr>
      </w:pPr>
      <w:r w:rsidRPr="11C3EB44">
        <w:rPr>
          <w:rFonts w:cs="Arial"/>
          <w:color w:val="000000"/>
        </w:rPr>
        <w:t>Umowa;</w:t>
      </w:r>
    </w:p>
    <w:p w14:paraId="6C5B62D5" w14:textId="77777777" w:rsidR="00CC7C79" w:rsidRPr="005E1F58" w:rsidRDefault="00EF2561" w:rsidP="1CE0768D">
      <w:pPr>
        <w:numPr>
          <w:ilvl w:val="0"/>
          <w:numId w:val="28"/>
        </w:numPr>
        <w:tabs>
          <w:tab w:val="num" w:pos="1134"/>
        </w:tabs>
        <w:spacing w:line="240" w:lineRule="auto"/>
        <w:ind w:left="1134" w:hanging="567"/>
        <w:rPr>
          <w:rFonts w:cs="Arial"/>
          <w:color w:val="000000" w:themeColor="text1"/>
        </w:rPr>
      </w:pPr>
      <w:r w:rsidRPr="11C3EB44">
        <w:rPr>
          <w:rFonts w:cs="Arial"/>
          <w:color w:val="000000"/>
        </w:rPr>
        <w:t>Opis przedmiotu zamówienia zawierający z</w:t>
      </w:r>
      <w:r w:rsidR="007C779C" w:rsidRPr="11C3EB44">
        <w:rPr>
          <w:rFonts w:cs="Arial"/>
          <w:color w:val="000000"/>
        </w:rPr>
        <w:t>akres prac - Załącznik nr 1 do Umowy;</w:t>
      </w:r>
    </w:p>
    <w:p w14:paraId="6C5B62D6" w14:textId="77777777" w:rsidR="00CC7C79" w:rsidRPr="005E1F58" w:rsidRDefault="00EF2561" w:rsidP="1CE0768D">
      <w:pPr>
        <w:numPr>
          <w:ilvl w:val="0"/>
          <w:numId w:val="28"/>
        </w:numPr>
        <w:tabs>
          <w:tab w:val="num" w:pos="1134"/>
        </w:tabs>
        <w:spacing w:line="240" w:lineRule="auto"/>
        <w:ind w:left="1134" w:hanging="567"/>
        <w:rPr>
          <w:rFonts w:cs="Arial"/>
        </w:rPr>
      </w:pPr>
      <w:r w:rsidRPr="11C3EB44">
        <w:rPr>
          <w:rFonts w:cs="Arial"/>
        </w:rPr>
        <w:t>Oferta Wykonawcy – Załącznik nr 3 do Umowy.</w:t>
      </w:r>
    </w:p>
    <w:p w14:paraId="6C5B62D7" w14:textId="77777777" w:rsidR="009D3645" w:rsidRPr="005E1F58" w:rsidRDefault="00EF2561" w:rsidP="005E1F58">
      <w:pPr>
        <w:pStyle w:val="Tekstpodstawowy"/>
        <w:numPr>
          <w:ilvl w:val="0"/>
          <w:numId w:val="44"/>
        </w:numPr>
        <w:tabs>
          <w:tab w:val="left" w:pos="0"/>
          <w:tab w:val="num" w:pos="567"/>
        </w:tabs>
        <w:ind w:left="567" w:hanging="567"/>
        <w:jc w:val="both"/>
        <w:rPr>
          <w:rFonts w:ascii="Arial" w:hAnsi="Arial" w:cs="Arial"/>
          <w:sz w:val="22"/>
          <w:szCs w:val="22"/>
        </w:rPr>
      </w:pPr>
      <w:r w:rsidRPr="005E1F58">
        <w:rPr>
          <w:rFonts w:ascii="Arial" w:hAnsi="Arial" w:cs="Arial"/>
          <w:sz w:val="22"/>
          <w:szCs w:val="22"/>
        </w:rPr>
        <w:t>Załączniki wymienione ponizej stanowią integralną część Umowy:</w:t>
      </w:r>
    </w:p>
    <w:p w14:paraId="6C5B62D8" w14:textId="77777777" w:rsidR="0038449B" w:rsidRPr="005E1F58" w:rsidRDefault="00EF2561" w:rsidP="1CE0768D">
      <w:pPr>
        <w:numPr>
          <w:ilvl w:val="0"/>
          <w:numId w:val="45"/>
        </w:numPr>
        <w:tabs>
          <w:tab w:val="clear" w:pos="540"/>
          <w:tab w:val="num" w:pos="993"/>
        </w:tabs>
        <w:spacing w:line="240" w:lineRule="auto"/>
        <w:ind w:left="993" w:hanging="426"/>
        <w:rPr>
          <w:rFonts w:cs="Arial"/>
        </w:rPr>
      </w:pPr>
      <w:r w:rsidRPr="11C3EB44">
        <w:rPr>
          <w:rFonts w:cs="Arial"/>
        </w:rPr>
        <w:t>Opis przedmiotu zamówienia</w:t>
      </w:r>
      <w:r w:rsidR="008C0514" w:rsidRPr="11C3EB44">
        <w:rPr>
          <w:rFonts w:cs="Arial"/>
        </w:rPr>
        <w:t>.</w:t>
      </w:r>
    </w:p>
    <w:p w14:paraId="6C5B62D9" w14:textId="77777777" w:rsidR="00D4143E" w:rsidRPr="005E1F58" w:rsidRDefault="00EF2561" w:rsidP="1CE0768D">
      <w:pPr>
        <w:numPr>
          <w:ilvl w:val="0"/>
          <w:numId w:val="45"/>
        </w:numPr>
        <w:tabs>
          <w:tab w:val="clear" w:pos="540"/>
          <w:tab w:val="num" w:pos="993"/>
        </w:tabs>
        <w:spacing w:line="240" w:lineRule="auto"/>
        <w:ind w:left="993" w:hanging="426"/>
        <w:rPr>
          <w:rFonts w:cs="Arial"/>
        </w:rPr>
      </w:pPr>
      <w:r w:rsidRPr="11C3EB44">
        <w:rPr>
          <w:rFonts w:cs="Arial"/>
        </w:rPr>
        <w:t>Ustalenia organizacyjne Stron w zakresie prowadzenia i nadzorowania zleconych napraw, konserwacji, remontów i innych prac wykonywanych na kopalniach i PMG w związku z</w:t>
      </w:r>
      <w:r w:rsidR="008D1109" w:rsidRPr="11C3EB44">
        <w:rPr>
          <w:rFonts w:cs="Arial"/>
        </w:rPr>
        <w:t> </w:t>
      </w:r>
      <w:r w:rsidRPr="11C3EB44">
        <w:rPr>
          <w:rFonts w:cs="Arial"/>
        </w:rPr>
        <w:t>uregulowaniami prawnymi wynikającymi z Ustawy Prawo Geologiczne i Górnicze z dnia 9 czerwca 2011 roku.</w:t>
      </w:r>
    </w:p>
    <w:p w14:paraId="6C5B62DA" w14:textId="77777777" w:rsidR="0038449B" w:rsidRPr="005E1F58" w:rsidRDefault="00EF2561" w:rsidP="1CE0768D">
      <w:pPr>
        <w:numPr>
          <w:ilvl w:val="0"/>
          <w:numId w:val="45"/>
        </w:numPr>
        <w:tabs>
          <w:tab w:val="clear" w:pos="540"/>
          <w:tab w:val="num" w:pos="993"/>
        </w:tabs>
        <w:spacing w:line="240" w:lineRule="auto"/>
        <w:ind w:left="993" w:hanging="426"/>
        <w:rPr>
          <w:rFonts w:cs="Arial"/>
        </w:rPr>
      </w:pPr>
      <w:r w:rsidRPr="11C3EB44">
        <w:rPr>
          <w:rFonts w:cs="Arial"/>
        </w:rPr>
        <w:t xml:space="preserve">Oferta </w:t>
      </w:r>
      <w:r w:rsidR="006C7683" w:rsidRPr="11C3EB44">
        <w:rPr>
          <w:rFonts w:cs="Arial"/>
        </w:rPr>
        <w:t>Wykonawcy</w:t>
      </w:r>
      <w:r w:rsidRPr="11C3EB44">
        <w:rPr>
          <w:rFonts w:cs="Arial"/>
        </w:rPr>
        <w:t>.</w:t>
      </w:r>
    </w:p>
    <w:p w14:paraId="6C5B62DB" w14:textId="77777777" w:rsidR="00700EF3" w:rsidRPr="00130FD4" w:rsidRDefault="00EF2561" w:rsidP="1CE0768D">
      <w:pPr>
        <w:numPr>
          <w:ilvl w:val="0"/>
          <w:numId w:val="45"/>
        </w:numPr>
        <w:tabs>
          <w:tab w:val="clear" w:pos="540"/>
          <w:tab w:val="num" w:pos="993"/>
        </w:tabs>
        <w:spacing w:line="240" w:lineRule="auto"/>
        <w:ind w:left="993" w:hanging="426"/>
        <w:rPr>
          <w:rFonts w:cs="Arial"/>
        </w:rPr>
      </w:pPr>
      <w:r w:rsidRPr="6E1C6CC4">
        <w:rPr>
          <w:rFonts w:cs="Arial"/>
        </w:rPr>
        <w:t xml:space="preserve">Ogólne </w:t>
      </w:r>
      <w:r w:rsidR="00521568" w:rsidRPr="6E1C6CC4">
        <w:rPr>
          <w:rFonts w:cs="Arial"/>
        </w:rPr>
        <w:t>Zasady Bezpieczeństwa QHSE dla Wykonawcó</w:t>
      </w:r>
      <w:r w:rsidR="00A70A4F" w:rsidRPr="6E1C6CC4">
        <w:rPr>
          <w:rFonts w:cs="Arial"/>
        </w:rPr>
        <w:t>w</w:t>
      </w:r>
      <w:r w:rsidR="00FD67D7" w:rsidRPr="6E1C6CC4">
        <w:rPr>
          <w:rFonts w:cs="Arial"/>
        </w:rPr>
        <w:t xml:space="preserve"> Zespołu Oddziałów PGNiG ORLEN SA.</w:t>
      </w:r>
      <w:r w:rsidRPr="6E1C6CC4">
        <w:rPr>
          <w:rFonts w:cs="Arial"/>
        </w:rPr>
        <w:t xml:space="preserve"> wraz z załącznikami.</w:t>
      </w:r>
    </w:p>
    <w:p w14:paraId="6C5B62DC" w14:textId="77777777" w:rsidR="0058227F" w:rsidRPr="00130FD4" w:rsidRDefault="00EF2561" w:rsidP="1CE0768D">
      <w:pPr>
        <w:numPr>
          <w:ilvl w:val="0"/>
          <w:numId w:val="45"/>
        </w:numPr>
        <w:tabs>
          <w:tab w:val="clear" w:pos="540"/>
          <w:tab w:val="num" w:pos="993"/>
        </w:tabs>
        <w:spacing w:line="240" w:lineRule="auto"/>
        <w:ind w:left="993" w:hanging="426"/>
        <w:rPr>
          <w:rFonts w:cs="Arial"/>
        </w:rPr>
      </w:pPr>
      <w:r w:rsidRPr="6E1C6CC4">
        <w:rPr>
          <w:rFonts w:cs="Arial"/>
        </w:rPr>
        <w:t>Klauzu</w:t>
      </w:r>
      <w:r w:rsidR="005E1F58" w:rsidRPr="6E1C6CC4">
        <w:rPr>
          <w:rFonts w:cs="Arial"/>
        </w:rPr>
        <w:t>l</w:t>
      </w:r>
      <w:r w:rsidRPr="6E1C6CC4">
        <w:rPr>
          <w:rFonts w:cs="Arial"/>
        </w:rPr>
        <w:t>a Informacyjna dla osób reprezentujących Kontrahenta, wskazanych do kontaktu lub współpracujących z Kontrahentem przy zawarciu i realizacji umów z ORLEN S.A.</w:t>
      </w:r>
    </w:p>
    <w:p w14:paraId="6C5B62DD" w14:textId="77777777" w:rsidR="005B7652" w:rsidRPr="005E1F58" w:rsidRDefault="00EF2561" w:rsidP="1CE0768D">
      <w:pPr>
        <w:numPr>
          <w:ilvl w:val="0"/>
          <w:numId w:val="45"/>
        </w:numPr>
        <w:tabs>
          <w:tab w:val="clear" w:pos="540"/>
          <w:tab w:val="num" w:pos="993"/>
        </w:tabs>
        <w:spacing w:line="240" w:lineRule="auto"/>
        <w:ind w:left="993" w:hanging="426"/>
        <w:rPr>
          <w:rFonts w:cs="Arial"/>
        </w:rPr>
      </w:pPr>
      <w:r w:rsidRPr="11C3EB44">
        <w:rPr>
          <w:rFonts w:cs="Arial"/>
        </w:rPr>
        <w:t xml:space="preserve">Klauzula informacyjna </w:t>
      </w:r>
      <w:r w:rsidR="00880849" w:rsidRPr="11C3EB44">
        <w:rPr>
          <w:rFonts w:cs="Arial"/>
        </w:rPr>
        <w:t>dla Kontrahenta będącego osobą fizyczną lub prowadzącego działalność gospodarczą, w tym wspólnika spółki cywilnej</w:t>
      </w:r>
      <w:r w:rsidRPr="11C3EB44">
        <w:rPr>
          <w:rFonts w:cs="Arial"/>
        </w:rPr>
        <w:t>.</w:t>
      </w:r>
    </w:p>
    <w:p w14:paraId="6C5B62DE" w14:textId="77777777" w:rsidR="00BD33C1" w:rsidRPr="005E1F58" w:rsidRDefault="00EF2561" w:rsidP="005E1F58">
      <w:pPr>
        <w:pStyle w:val="Akapitzlist"/>
        <w:numPr>
          <w:ilvl w:val="0"/>
          <w:numId w:val="45"/>
        </w:numPr>
        <w:tabs>
          <w:tab w:val="clear" w:pos="540"/>
          <w:tab w:val="num" w:pos="993"/>
        </w:tabs>
        <w:ind w:left="993" w:hanging="426"/>
        <w:rPr>
          <w:rFonts w:ascii="Arial" w:hAnsi="Arial" w:cs="Arial"/>
          <w:sz w:val="22"/>
          <w:szCs w:val="22"/>
        </w:rPr>
      </w:pPr>
      <w:r w:rsidRPr="005E1F58">
        <w:rPr>
          <w:rFonts w:ascii="Arial" w:hAnsi="Arial" w:cs="Arial"/>
          <w:sz w:val="22"/>
          <w:szCs w:val="22"/>
        </w:rPr>
        <w:lastRenderedPageBreak/>
        <w:t>Oświadczenie</w:t>
      </w:r>
      <w:r w:rsidR="00835862" w:rsidRPr="005E1F58">
        <w:rPr>
          <w:rFonts w:ascii="Arial" w:hAnsi="Arial" w:cs="Arial"/>
          <w:sz w:val="22"/>
          <w:szCs w:val="22"/>
        </w:rPr>
        <w:t xml:space="preserve"> Wykonawcy</w:t>
      </w:r>
      <w:r w:rsidRPr="005E1F58">
        <w:rPr>
          <w:rFonts w:ascii="Arial" w:hAnsi="Arial" w:cs="Arial"/>
          <w:sz w:val="22"/>
          <w:szCs w:val="22"/>
        </w:rPr>
        <w:t>/Podwykonawcy.</w:t>
      </w:r>
    </w:p>
    <w:p w14:paraId="6C5B62DF" w14:textId="77777777" w:rsidR="00BD33C1" w:rsidRPr="005E1F58" w:rsidRDefault="00EF2561" w:rsidP="005E1F58">
      <w:pPr>
        <w:pStyle w:val="Akapitzlist"/>
        <w:numPr>
          <w:ilvl w:val="0"/>
          <w:numId w:val="45"/>
        </w:numPr>
        <w:tabs>
          <w:tab w:val="clear" w:pos="540"/>
          <w:tab w:val="num" w:pos="993"/>
        </w:tabs>
        <w:ind w:left="993" w:hanging="426"/>
        <w:rPr>
          <w:rFonts w:ascii="Arial" w:hAnsi="Arial" w:cs="Arial"/>
          <w:sz w:val="22"/>
          <w:szCs w:val="22"/>
        </w:rPr>
      </w:pPr>
      <w:r w:rsidRPr="005E1F58">
        <w:rPr>
          <w:rFonts w:ascii="Arial" w:hAnsi="Arial" w:cs="Arial"/>
          <w:sz w:val="22"/>
          <w:szCs w:val="22"/>
        </w:rPr>
        <w:t xml:space="preserve">Specyfikacja Warunków Zamówienia. </w:t>
      </w:r>
    </w:p>
    <w:p w14:paraId="6C5B62E0" w14:textId="77777777" w:rsidR="005E1F58" w:rsidRPr="005E1F58" w:rsidRDefault="00EF2561" w:rsidP="005E1F58">
      <w:pPr>
        <w:pStyle w:val="Akapitzlist"/>
        <w:numPr>
          <w:ilvl w:val="0"/>
          <w:numId w:val="45"/>
        </w:numPr>
        <w:tabs>
          <w:tab w:val="clear" w:pos="540"/>
          <w:tab w:val="num" w:pos="993"/>
        </w:tabs>
        <w:ind w:left="993" w:hanging="426"/>
        <w:rPr>
          <w:rFonts w:ascii="Arial" w:hAnsi="Arial" w:cs="Arial"/>
          <w:sz w:val="22"/>
          <w:szCs w:val="22"/>
        </w:rPr>
      </w:pPr>
      <w:r w:rsidRPr="005E1F58">
        <w:rPr>
          <w:rFonts w:ascii="Arial" w:hAnsi="Arial" w:cs="Arial"/>
          <w:sz w:val="22"/>
          <w:szCs w:val="22"/>
        </w:rPr>
        <w:t>Klauzule podatkowe ORLEN S.A.</w:t>
      </w:r>
    </w:p>
    <w:p w14:paraId="6C5B62E1" w14:textId="77777777" w:rsidR="00700EF3" w:rsidRPr="00130FD4" w:rsidRDefault="00700EF3" w:rsidP="00EA7A79">
      <w:pPr>
        <w:spacing w:line="240" w:lineRule="auto"/>
        <w:ind w:left="540"/>
        <w:rPr>
          <w:rFonts w:cs="Arial"/>
          <w:iCs/>
          <w:szCs w:val="22"/>
        </w:rPr>
      </w:pPr>
    </w:p>
    <w:p w14:paraId="6C5B62E2" w14:textId="77777777" w:rsidR="0038449B" w:rsidRPr="00244F41" w:rsidRDefault="0038449B" w:rsidP="00EA7A79">
      <w:pPr>
        <w:spacing w:line="240" w:lineRule="auto"/>
        <w:ind w:left="540"/>
        <w:rPr>
          <w:rFonts w:cs="Arial"/>
          <w:bCs/>
          <w:szCs w:val="22"/>
        </w:rPr>
      </w:pPr>
    </w:p>
    <w:p w14:paraId="6C5B62E3" w14:textId="77777777" w:rsidR="0038449B" w:rsidRPr="00244F41" w:rsidRDefault="0038449B" w:rsidP="00EA7A79">
      <w:pPr>
        <w:spacing w:line="240" w:lineRule="auto"/>
        <w:ind w:left="540"/>
        <w:rPr>
          <w:rFonts w:cs="Arial"/>
          <w:bCs/>
          <w:szCs w:val="22"/>
        </w:rPr>
      </w:pPr>
    </w:p>
    <w:p w14:paraId="6C5B62E4" w14:textId="77777777" w:rsidR="0038449B" w:rsidRPr="00244F41" w:rsidRDefault="0038449B" w:rsidP="00EA7A79">
      <w:pPr>
        <w:spacing w:line="240" w:lineRule="auto"/>
        <w:ind w:left="540"/>
        <w:rPr>
          <w:rFonts w:cs="Arial"/>
          <w:bCs/>
          <w:szCs w:val="22"/>
        </w:rPr>
      </w:pPr>
    </w:p>
    <w:p w14:paraId="6C5B62E5" w14:textId="77777777" w:rsidR="0038449B" w:rsidRPr="00E22374" w:rsidRDefault="00EF2561" w:rsidP="00EA7A79">
      <w:pPr>
        <w:tabs>
          <w:tab w:val="left" w:pos="9639"/>
        </w:tabs>
        <w:spacing w:line="240" w:lineRule="auto"/>
        <w:ind w:left="360"/>
        <w:rPr>
          <w:rFonts w:cs="Arial"/>
        </w:rPr>
      </w:pPr>
      <w:r>
        <w:rPr>
          <w:rFonts w:cs="Arial"/>
          <w:b/>
          <w:bCs/>
        </w:rPr>
        <w:t>WYKONAWCA</w:t>
      </w:r>
      <w:r w:rsidR="00521568" w:rsidRPr="00847D84">
        <w:rPr>
          <w:rFonts w:cs="Arial"/>
          <w:b/>
          <w:bCs/>
        </w:rPr>
        <w:t xml:space="preserve">                                                                                Z</w:t>
      </w:r>
      <w:r>
        <w:rPr>
          <w:rFonts w:cs="Arial"/>
          <w:b/>
          <w:bCs/>
        </w:rPr>
        <w:t>AMAWIAJĄCY</w:t>
      </w:r>
    </w:p>
    <w:p w14:paraId="6C5B62E6" w14:textId="77777777" w:rsidR="00D84D69" w:rsidRPr="00244F41" w:rsidRDefault="00D84D69" w:rsidP="00EA7A79">
      <w:pPr>
        <w:tabs>
          <w:tab w:val="left" w:pos="9639"/>
        </w:tabs>
        <w:spacing w:line="240" w:lineRule="auto"/>
        <w:ind w:left="360"/>
        <w:rPr>
          <w:rFonts w:cs="Arial"/>
          <w:szCs w:val="22"/>
        </w:rPr>
      </w:pPr>
    </w:p>
    <w:sectPr w:rsidR="00D84D69" w:rsidRPr="00244F41" w:rsidSect="00130FD4">
      <w:headerReference w:type="even" r:id="rId15"/>
      <w:headerReference w:type="default" r:id="rId16"/>
      <w:footerReference w:type="even" r:id="rId17"/>
      <w:footerReference w:type="default" r:id="rId18"/>
      <w:headerReference w:type="first" r:id="rId19"/>
      <w:footerReference w:type="first" r:id="rId20"/>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B62F1" w14:textId="77777777" w:rsidR="0070797D" w:rsidRDefault="00EF2561">
      <w:pPr>
        <w:spacing w:line="240" w:lineRule="auto"/>
      </w:pPr>
      <w:r>
        <w:separator/>
      </w:r>
    </w:p>
  </w:endnote>
  <w:endnote w:type="continuationSeparator" w:id="0">
    <w:p w14:paraId="6C5B62F3" w14:textId="77777777" w:rsidR="0070797D" w:rsidRDefault="00EF2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B62E9" w14:textId="77777777" w:rsidR="003D3A83" w:rsidRDefault="00EF2561" w:rsidP="0094476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C5B62EA" w14:textId="77777777" w:rsidR="003D3A83" w:rsidRDefault="003D3A83" w:rsidP="003D7FD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B62EB" w14:textId="4C7EDCCF" w:rsidR="003D3A83" w:rsidRPr="00F83706" w:rsidRDefault="00EF2561" w:rsidP="00F83706">
    <w:pPr>
      <w:pStyle w:val="Stopka"/>
      <w:jc w:val="right"/>
      <w:rPr>
        <w:sz w:val="16"/>
        <w:szCs w:val="16"/>
      </w:rPr>
    </w:pPr>
    <w:r w:rsidRPr="00F83706">
      <w:rPr>
        <w:sz w:val="16"/>
        <w:szCs w:val="16"/>
      </w:rPr>
      <w:t xml:space="preserve">Strona </w:t>
    </w:r>
    <w:r w:rsidRPr="00EC0F2D">
      <w:rPr>
        <w:b/>
        <w:bCs/>
        <w:noProof/>
        <w:sz w:val="16"/>
        <w:szCs w:val="16"/>
      </w:rPr>
      <w:fldChar w:fldCharType="begin"/>
    </w:r>
    <w:r w:rsidRPr="00F83706">
      <w:rPr>
        <w:b/>
        <w:bCs/>
        <w:sz w:val="16"/>
        <w:szCs w:val="16"/>
      </w:rPr>
      <w:instrText>PAGE</w:instrText>
    </w:r>
    <w:r w:rsidRPr="00EC0F2D">
      <w:rPr>
        <w:b/>
        <w:bCs/>
        <w:sz w:val="16"/>
        <w:szCs w:val="16"/>
      </w:rPr>
      <w:fldChar w:fldCharType="separate"/>
    </w:r>
    <w:r w:rsidR="004750A0">
      <w:rPr>
        <w:b/>
        <w:bCs/>
        <w:noProof/>
        <w:sz w:val="16"/>
        <w:szCs w:val="16"/>
      </w:rPr>
      <w:t>2</w:t>
    </w:r>
    <w:r w:rsidRPr="00EC0F2D">
      <w:rPr>
        <w:b/>
        <w:bCs/>
        <w:noProof/>
        <w:sz w:val="16"/>
        <w:szCs w:val="16"/>
      </w:rPr>
      <w:fldChar w:fldCharType="end"/>
    </w:r>
    <w:r w:rsidRPr="00F83706">
      <w:rPr>
        <w:sz w:val="16"/>
        <w:szCs w:val="16"/>
      </w:rPr>
      <w:t xml:space="preserve"> z </w:t>
    </w:r>
    <w:r w:rsidRPr="00EC0F2D">
      <w:rPr>
        <w:b/>
        <w:bCs/>
        <w:noProof/>
        <w:sz w:val="16"/>
        <w:szCs w:val="16"/>
      </w:rPr>
      <w:fldChar w:fldCharType="begin"/>
    </w:r>
    <w:r w:rsidRPr="00F83706">
      <w:rPr>
        <w:b/>
        <w:bCs/>
        <w:sz w:val="16"/>
        <w:szCs w:val="16"/>
      </w:rPr>
      <w:instrText>NUMPAGES</w:instrText>
    </w:r>
    <w:r w:rsidRPr="00EC0F2D">
      <w:rPr>
        <w:b/>
        <w:bCs/>
        <w:sz w:val="16"/>
        <w:szCs w:val="16"/>
      </w:rPr>
      <w:fldChar w:fldCharType="separate"/>
    </w:r>
    <w:r w:rsidR="004750A0">
      <w:rPr>
        <w:b/>
        <w:bCs/>
        <w:noProof/>
        <w:sz w:val="16"/>
        <w:szCs w:val="16"/>
      </w:rPr>
      <w:t>22</w:t>
    </w:r>
    <w:r w:rsidRPr="00EC0F2D">
      <w:rPr>
        <w:b/>
        <w:bCs/>
        <w:noProof/>
        <w:sz w:val="16"/>
        <w:szCs w:val="16"/>
      </w:rPr>
      <w:fldChar w:fldCharType="end"/>
    </w:r>
  </w:p>
  <w:p w14:paraId="6C5B62EC" w14:textId="77777777" w:rsidR="003D3A83" w:rsidRPr="00FD0C50" w:rsidRDefault="003D3A83" w:rsidP="003D7FDC">
    <w:pPr>
      <w:pStyle w:val="Stopka"/>
      <w:ind w:right="360"/>
      <w:jc w:val="righ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CBC86" w14:textId="77777777" w:rsidR="00327913" w:rsidRDefault="003279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B62ED" w14:textId="77777777" w:rsidR="0070797D" w:rsidRDefault="00EF2561">
      <w:pPr>
        <w:spacing w:line="240" w:lineRule="auto"/>
      </w:pPr>
      <w:r>
        <w:separator/>
      </w:r>
    </w:p>
  </w:footnote>
  <w:footnote w:type="continuationSeparator" w:id="0">
    <w:p w14:paraId="6C5B62EF" w14:textId="77777777" w:rsidR="0070797D" w:rsidRDefault="00EF2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78ADB" w14:textId="77777777" w:rsidR="00327913" w:rsidRDefault="003279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B62E8" w14:textId="513B4360" w:rsidR="003D3A83" w:rsidRPr="00E74214" w:rsidRDefault="00EF2561" w:rsidP="00E74214">
    <w:pPr>
      <w:pStyle w:val="Nagwek"/>
    </w:pPr>
    <w:r w:rsidRPr="00754860">
      <w:rPr>
        <w:rFonts w:cs="Arial"/>
        <w:sz w:val="18"/>
        <w:szCs w:val="18"/>
      </w:rPr>
      <w:t>„Wykonywanie prac sprzętem budowlanym i transportowym przy pracach Grup Likwidacji Infrastruktury”</w:t>
    </w:r>
    <w:r>
      <w:rPr>
        <w:rFonts w:cs="Arial"/>
        <w:sz w:val="18"/>
        <w:szCs w:val="18"/>
      </w:rPr>
      <w:t xml:space="preserve"> </w:t>
    </w:r>
    <w:r>
      <w:rPr>
        <w:rFonts w:cs="Arial"/>
        <w:sz w:val="18"/>
        <w:szCs w:val="18"/>
      </w:rPr>
      <w:br/>
    </w:r>
    <w:r w:rsidRPr="00BD67E3">
      <w:rPr>
        <w:rFonts w:cs="Arial"/>
        <w:sz w:val="18"/>
        <w:szCs w:val="18"/>
      </w:rPr>
      <w:t xml:space="preserve">CRZ: </w:t>
    </w:r>
    <w:r w:rsidR="00327913" w:rsidRPr="00327913">
      <w:rPr>
        <w:rFonts w:cs="Arial"/>
        <w:sz w:val="18"/>
        <w:szCs w:val="18"/>
      </w:rPr>
      <w:t>NP/ORLEN/26/0054/OS/TRL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5122D" w14:textId="77777777" w:rsidR="00327913" w:rsidRDefault="003279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00B"/>
    <w:multiLevelType w:val="hybridMultilevel"/>
    <w:tmpl w:val="D3E245E6"/>
    <w:lvl w:ilvl="0" w:tplc="F0DA856C">
      <w:start w:val="1"/>
      <w:numFmt w:val="decimal"/>
      <w:lvlText w:val="%1."/>
      <w:lvlJc w:val="left"/>
      <w:pPr>
        <w:tabs>
          <w:tab w:val="num" w:pos="357"/>
        </w:tabs>
        <w:ind w:left="357" w:hanging="357"/>
      </w:pPr>
      <w:rPr>
        <w:rFonts w:ascii="Arial" w:hAnsi="Arial" w:cs="Arial" w:hint="default"/>
        <w:b w:val="0"/>
        <w:sz w:val="22"/>
        <w:szCs w:val="22"/>
      </w:rPr>
    </w:lvl>
    <w:lvl w:ilvl="1" w:tplc="CB94A0C0">
      <w:start w:val="1"/>
      <w:numFmt w:val="lowerLetter"/>
      <w:lvlText w:val="%2)"/>
      <w:lvlJc w:val="left"/>
      <w:pPr>
        <w:tabs>
          <w:tab w:val="num" w:pos="912"/>
        </w:tabs>
        <w:ind w:left="912" w:hanging="372"/>
      </w:pPr>
    </w:lvl>
    <w:lvl w:ilvl="2" w:tplc="85269B38">
      <w:start w:val="1"/>
      <w:numFmt w:val="decimal"/>
      <w:lvlText w:val="%3."/>
      <w:lvlJc w:val="left"/>
      <w:pPr>
        <w:tabs>
          <w:tab w:val="num" w:pos="2160"/>
        </w:tabs>
        <w:ind w:left="2160" w:hanging="360"/>
      </w:pPr>
    </w:lvl>
    <w:lvl w:ilvl="3" w:tplc="3ADEBB3E">
      <w:start w:val="1"/>
      <w:numFmt w:val="decimal"/>
      <w:lvlText w:val="%4."/>
      <w:lvlJc w:val="left"/>
      <w:pPr>
        <w:tabs>
          <w:tab w:val="num" w:pos="2880"/>
        </w:tabs>
        <w:ind w:left="2880" w:hanging="360"/>
      </w:pPr>
    </w:lvl>
    <w:lvl w:ilvl="4" w:tplc="EBCEBA9A">
      <w:start w:val="1"/>
      <w:numFmt w:val="decimal"/>
      <w:lvlText w:val="%5."/>
      <w:lvlJc w:val="left"/>
      <w:pPr>
        <w:tabs>
          <w:tab w:val="num" w:pos="3600"/>
        </w:tabs>
        <w:ind w:left="3600" w:hanging="360"/>
      </w:pPr>
    </w:lvl>
    <w:lvl w:ilvl="5" w:tplc="4B7C420C">
      <w:start w:val="1"/>
      <w:numFmt w:val="decimal"/>
      <w:lvlText w:val="%6."/>
      <w:lvlJc w:val="left"/>
      <w:pPr>
        <w:tabs>
          <w:tab w:val="num" w:pos="4320"/>
        </w:tabs>
        <w:ind w:left="4320" w:hanging="360"/>
      </w:pPr>
    </w:lvl>
    <w:lvl w:ilvl="6" w:tplc="237231A6">
      <w:start w:val="1"/>
      <w:numFmt w:val="decimal"/>
      <w:lvlText w:val="%7."/>
      <w:lvlJc w:val="left"/>
      <w:pPr>
        <w:tabs>
          <w:tab w:val="num" w:pos="5040"/>
        </w:tabs>
        <w:ind w:left="5040" w:hanging="360"/>
      </w:pPr>
    </w:lvl>
    <w:lvl w:ilvl="7" w:tplc="FD2C1554">
      <w:start w:val="1"/>
      <w:numFmt w:val="decimal"/>
      <w:lvlText w:val="%8."/>
      <w:lvlJc w:val="left"/>
      <w:pPr>
        <w:tabs>
          <w:tab w:val="num" w:pos="5760"/>
        </w:tabs>
        <w:ind w:left="5760" w:hanging="360"/>
      </w:pPr>
    </w:lvl>
    <w:lvl w:ilvl="8" w:tplc="8D160F5C">
      <w:start w:val="1"/>
      <w:numFmt w:val="decimal"/>
      <w:lvlText w:val="%9."/>
      <w:lvlJc w:val="left"/>
      <w:pPr>
        <w:tabs>
          <w:tab w:val="num" w:pos="6480"/>
        </w:tabs>
        <w:ind w:left="6480" w:hanging="360"/>
      </w:pPr>
    </w:lvl>
  </w:abstractNum>
  <w:abstractNum w:abstractNumId="1" w15:restartNumberingAfterBreak="0">
    <w:nsid w:val="0BD059CD"/>
    <w:multiLevelType w:val="hybridMultilevel"/>
    <w:tmpl w:val="93B27D24"/>
    <w:lvl w:ilvl="0" w:tplc="44305AF4">
      <w:start w:val="1"/>
      <w:numFmt w:val="decimal"/>
      <w:lvlText w:val="%1."/>
      <w:lvlJc w:val="left"/>
      <w:pPr>
        <w:ind w:left="360" w:hanging="360"/>
      </w:pPr>
    </w:lvl>
    <w:lvl w:ilvl="1" w:tplc="A32C3EF4" w:tentative="1">
      <w:start w:val="1"/>
      <w:numFmt w:val="lowerLetter"/>
      <w:lvlText w:val="%2."/>
      <w:lvlJc w:val="left"/>
      <w:pPr>
        <w:ind w:left="1080" w:hanging="360"/>
      </w:pPr>
    </w:lvl>
    <w:lvl w:ilvl="2" w:tplc="9DB6D926" w:tentative="1">
      <w:start w:val="1"/>
      <w:numFmt w:val="lowerRoman"/>
      <w:lvlText w:val="%3."/>
      <w:lvlJc w:val="right"/>
      <w:pPr>
        <w:ind w:left="1800" w:hanging="180"/>
      </w:pPr>
    </w:lvl>
    <w:lvl w:ilvl="3" w:tplc="00C00CA6" w:tentative="1">
      <w:start w:val="1"/>
      <w:numFmt w:val="decimal"/>
      <w:lvlText w:val="%4."/>
      <w:lvlJc w:val="left"/>
      <w:pPr>
        <w:ind w:left="2520" w:hanging="360"/>
      </w:pPr>
    </w:lvl>
    <w:lvl w:ilvl="4" w:tplc="B1188086" w:tentative="1">
      <w:start w:val="1"/>
      <w:numFmt w:val="lowerLetter"/>
      <w:lvlText w:val="%5."/>
      <w:lvlJc w:val="left"/>
      <w:pPr>
        <w:ind w:left="3240" w:hanging="360"/>
      </w:pPr>
    </w:lvl>
    <w:lvl w:ilvl="5" w:tplc="FC0ABF40" w:tentative="1">
      <w:start w:val="1"/>
      <w:numFmt w:val="lowerRoman"/>
      <w:lvlText w:val="%6."/>
      <w:lvlJc w:val="right"/>
      <w:pPr>
        <w:ind w:left="3960" w:hanging="180"/>
      </w:pPr>
    </w:lvl>
    <w:lvl w:ilvl="6" w:tplc="74882424" w:tentative="1">
      <w:start w:val="1"/>
      <w:numFmt w:val="decimal"/>
      <w:lvlText w:val="%7."/>
      <w:lvlJc w:val="left"/>
      <w:pPr>
        <w:ind w:left="4680" w:hanging="360"/>
      </w:pPr>
    </w:lvl>
    <w:lvl w:ilvl="7" w:tplc="D5605026" w:tentative="1">
      <w:start w:val="1"/>
      <w:numFmt w:val="lowerLetter"/>
      <w:lvlText w:val="%8."/>
      <w:lvlJc w:val="left"/>
      <w:pPr>
        <w:ind w:left="5400" w:hanging="360"/>
      </w:pPr>
    </w:lvl>
    <w:lvl w:ilvl="8" w:tplc="472CBDA0" w:tentative="1">
      <w:start w:val="1"/>
      <w:numFmt w:val="lowerRoman"/>
      <w:lvlText w:val="%9."/>
      <w:lvlJc w:val="right"/>
      <w:pPr>
        <w:ind w:left="6120" w:hanging="180"/>
      </w:pPr>
    </w:lvl>
  </w:abstractNum>
  <w:abstractNum w:abstractNumId="2" w15:restartNumberingAfterBreak="0">
    <w:nsid w:val="0C967D1D"/>
    <w:multiLevelType w:val="hybridMultilevel"/>
    <w:tmpl w:val="49746206"/>
    <w:lvl w:ilvl="0" w:tplc="BDDE8728">
      <w:start w:val="1"/>
      <w:numFmt w:val="decimal"/>
      <w:lvlText w:val="%1."/>
      <w:lvlJc w:val="left"/>
      <w:pPr>
        <w:ind w:left="720" w:hanging="360"/>
      </w:pPr>
      <w:rPr>
        <w:rFonts w:hint="default"/>
      </w:rPr>
    </w:lvl>
    <w:lvl w:ilvl="1" w:tplc="ABEE5E7A">
      <w:start w:val="1"/>
      <w:numFmt w:val="lowerLetter"/>
      <w:lvlText w:val="%2)"/>
      <w:lvlJc w:val="left"/>
      <w:pPr>
        <w:ind w:left="1650" w:hanging="570"/>
      </w:pPr>
      <w:rPr>
        <w:rFonts w:hint="default"/>
      </w:rPr>
    </w:lvl>
    <w:lvl w:ilvl="2" w:tplc="C94AA1DE" w:tentative="1">
      <w:start w:val="1"/>
      <w:numFmt w:val="lowerRoman"/>
      <w:lvlText w:val="%3."/>
      <w:lvlJc w:val="right"/>
      <w:pPr>
        <w:ind w:left="2160" w:hanging="180"/>
      </w:pPr>
    </w:lvl>
    <w:lvl w:ilvl="3" w:tplc="5ED8103A" w:tentative="1">
      <w:start w:val="1"/>
      <w:numFmt w:val="decimal"/>
      <w:lvlText w:val="%4."/>
      <w:lvlJc w:val="left"/>
      <w:pPr>
        <w:ind w:left="2880" w:hanging="360"/>
      </w:pPr>
    </w:lvl>
    <w:lvl w:ilvl="4" w:tplc="ED00BF6E" w:tentative="1">
      <w:start w:val="1"/>
      <w:numFmt w:val="lowerLetter"/>
      <w:lvlText w:val="%5."/>
      <w:lvlJc w:val="left"/>
      <w:pPr>
        <w:ind w:left="3600" w:hanging="360"/>
      </w:pPr>
    </w:lvl>
    <w:lvl w:ilvl="5" w:tplc="601A56D0" w:tentative="1">
      <w:start w:val="1"/>
      <w:numFmt w:val="lowerRoman"/>
      <w:lvlText w:val="%6."/>
      <w:lvlJc w:val="right"/>
      <w:pPr>
        <w:ind w:left="4320" w:hanging="180"/>
      </w:pPr>
    </w:lvl>
    <w:lvl w:ilvl="6" w:tplc="E2C4079C" w:tentative="1">
      <w:start w:val="1"/>
      <w:numFmt w:val="decimal"/>
      <w:lvlText w:val="%7."/>
      <w:lvlJc w:val="left"/>
      <w:pPr>
        <w:ind w:left="5040" w:hanging="360"/>
      </w:pPr>
    </w:lvl>
    <w:lvl w:ilvl="7" w:tplc="38FCA17A" w:tentative="1">
      <w:start w:val="1"/>
      <w:numFmt w:val="lowerLetter"/>
      <w:lvlText w:val="%8."/>
      <w:lvlJc w:val="left"/>
      <w:pPr>
        <w:ind w:left="5760" w:hanging="360"/>
      </w:pPr>
    </w:lvl>
    <w:lvl w:ilvl="8" w:tplc="3F503BCA" w:tentative="1">
      <w:start w:val="1"/>
      <w:numFmt w:val="lowerRoman"/>
      <w:lvlText w:val="%9."/>
      <w:lvlJc w:val="right"/>
      <w:pPr>
        <w:ind w:left="6480" w:hanging="180"/>
      </w:pPr>
    </w:lvl>
  </w:abstractNum>
  <w:abstractNum w:abstractNumId="3" w15:restartNumberingAfterBreak="0">
    <w:nsid w:val="0DB46AC9"/>
    <w:multiLevelType w:val="hybridMultilevel"/>
    <w:tmpl w:val="B3B49BAA"/>
    <w:lvl w:ilvl="0" w:tplc="A0E4C30C">
      <w:start w:val="1"/>
      <w:numFmt w:val="decimal"/>
      <w:lvlText w:val="%1."/>
      <w:lvlJc w:val="left"/>
      <w:pPr>
        <w:tabs>
          <w:tab w:val="num" w:pos="720"/>
        </w:tabs>
        <w:ind w:left="720" w:hanging="360"/>
      </w:pPr>
      <w:rPr>
        <w:rFonts w:ascii="Arial" w:hAnsi="Arial" w:cs="Arial" w:hint="default"/>
        <w:i w:val="0"/>
        <w:sz w:val="22"/>
      </w:rPr>
    </w:lvl>
    <w:lvl w:ilvl="1" w:tplc="5FB8B4FC" w:tentative="1">
      <w:start w:val="1"/>
      <w:numFmt w:val="lowerLetter"/>
      <w:lvlText w:val="%2."/>
      <w:lvlJc w:val="left"/>
      <w:pPr>
        <w:tabs>
          <w:tab w:val="num" w:pos="1440"/>
        </w:tabs>
        <w:ind w:left="1440" w:hanging="360"/>
      </w:pPr>
    </w:lvl>
    <w:lvl w:ilvl="2" w:tplc="ABEC239A" w:tentative="1">
      <w:start w:val="1"/>
      <w:numFmt w:val="lowerRoman"/>
      <w:lvlText w:val="%3."/>
      <w:lvlJc w:val="right"/>
      <w:pPr>
        <w:tabs>
          <w:tab w:val="num" w:pos="2160"/>
        </w:tabs>
        <w:ind w:left="2160" w:hanging="180"/>
      </w:pPr>
    </w:lvl>
    <w:lvl w:ilvl="3" w:tplc="53D22A80" w:tentative="1">
      <w:start w:val="1"/>
      <w:numFmt w:val="decimal"/>
      <w:lvlText w:val="%4."/>
      <w:lvlJc w:val="left"/>
      <w:pPr>
        <w:tabs>
          <w:tab w:val="num" w:pos="2880"/>
        </w:tabs>
        <w:ind w:left="2880" w:hanging="360"/>
      </w:pPr>
    </w:lvl>
    <w:lvl w:ilvl="4" w:tplc="BBEA972E" w:tentative="1">
      <w:start w:val="1"/>
      <w:numFmt w:val="lowerLetter"/>
      <w:lvlText w:val="%5."/>
      <w:lvlJc w:val="left"/>
      <w:pPr>
        <w:tabs>
          <w:tab w:val="num" w:pos="3600"/>
        </w:tabs>
        <w:ind w:left="3600" w:hanging="360"/>
      </w:pPr>
    </w:lvl>
    <w:lvl w:ilvl="5" w:tplc="4F1A1A4C" w:tentative="1">
      <w:start w:val="1"/>
      <w:numFmt w:val="lowerRoman"/>
      <w:lvlText w:val="%6."/>
      <w:lvlJc w:val="right"/>
      <w:pPr>
        <w:tabs>
          <w:tab w:val="num" w:pos="4320"/>
        </w:tabs>
        <w:ind w:left="4320" w:hanging="180"/>
      </w:pPr>
    </w:lvl>
    <w:lvl w:ilvl="6" w:tplc="32B4AEA6" w:tentative="1">
      <w:start w:val="1"/>
      <w:numFmt w:val="decimal"/>
      <w:lvlText w:val="%7."/>
      <w:lvlJc w:val="left"/>
      <w:pPr>
        <w:tabs>
          <w:tab w:val="num" w:pos="5040"/>
        </w:tabs>
        <w:ind w:left="5040" w:hanging="360"/>
      </w:pPr>
    </w:lvl>
    <w:lvl w:ilvl="7" w:tplc="99780C26" w:tentative="1">
      <w:start w:val="1"/>
      <w:numFmt w:val="lowerLetter"/>
      <w:lvlText w:val="%8."/>
      <w:lvlJc w:val="left"/>
      <w:pPr>
        <w:tabs>
          <w:tab w:val="num" w:pos="5760"/>
        </w:tabs>
        <w:ind w:left="5760" w:hanging="360"/>
      </w:pPr>
    </w:lvl>
    <w:lvl w:ilvl="8" w:tplc="5D6C8012" w:tentative="1">
      <w:start w:val="1"/>
      <w:numFmt w:val="lowerRoman"/>
      <w:lvlText w:val="%9."/>
      <w:lvlJc w:val="right"/>
      <w:pPr>
        <w:tabs>
          <w:tab w:val="num" w:pos="6480"/>
        </w:tabs>
        <w:ind w:left="6480" w:hanging="180"/>
      </w:pPr>
    </w:lvl>
  </w:abstractNum>
  <w:abstractNum w:abstractNumId="4" w15:restartNumberingAfterBreak="0">
    <w:nsid w:val="0E714614"/>
    <w:multiLevelType w:val="multilevel"/>
    <w:tmpl w:val="27E04334"/>
    <w:lvl w:ilvl="0">
      <w:start w:val="1"/>
      <w:numFmt w:val="decimalZero"/>
      <w:lvlText w:val="%1"/>
      <w:lvlJc w:val="left"/>
      <w:pPr>
        <w:ind w:left="675" w:hanging="675"/>
      </w:pPr>
      <w:rPr>
        <w:rFonts w:hint="default"/>
      </w:rPr>
    </w:lvl>
    <w:lvl w:ilvl="1">
      <w:start w:val="224"/>
      <w:numFmt w:val="decimal"/>
      <w:lvlText w:val="%1-%2"/>
      <w:lvlJc w:val="left"/>
      <w:pPr>
        <w:ind w:left="1245" w:hanging="675"/>
      </w:pPr>
      <w:rPr>
        <w:rFonts w:hint="default"/>
        <w:b/>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5" w15:restartNumberingAfterBreak="0">
    <w:nsid w:val="0F18482F"/>
    <w:multiLevelType w:val="hybridMultilevel"/>
    <w:tmpl w:val="0F4C4EC0"/>
    <w:lvl w:ilvl="0" w:tplc="9A4AB40C">
      <w:start w:val="1"/>
      <w:numFmt w:val="decimal"/>
      <w:lvlText w:val="%1."/>
      <w:lvlJc w:val="left"/>
      <w:pPr>
        <w:tabs>
          <w:tab w:val="num" w:pos="540"/>
        </w:tabs>
        <w:ind w:left="540" w:hanging="360"/>
      </w:pPr>
    </w:lvl>
    <w:lvl w:ilvl="1" w:tplc="CB04E7B0">
      <w:start w:val="1"/>
      <w:numFmt w:val="lowerLetter"/>
      <w:lvlText w:val="%2."/>
      <w:lvlJc w:val="left"/>
      <w:pPr>
        <w:tabs>
          <w:tab w:val="num" w:pos="1440"/>
        </w:tabs>
        <w:ind w:left="1440" w:hanging="360"/>
      </w:pPr>
    </w:lvl>
    <w:lvl w:ilvl="2" w:tplc="F9A03692" w:tentative="1">
      <w:start w:val="1"/>
      <w:numFmt w:val="lowerRoman"/>
      <w:lvlText w:val="%3."/>
      <w:lvlJc w:val="right"/>
      <w:pPr>
        <w:tabs>
          <w:tab w:val="num" w:pos="2160"/>
        </w:tabs>
        <w:ind w:left="2160" w:hanging="180"/>
      </w:pPr>
    </w:lvl>
    <w:lvl w:ilvl="3" w:tplc="E39C8C6A" w:tentative="1">
      <w:start w:val="1"/>
      <w:numFmt w:val="decimal"/>
      <w:lvlText w:val="%4."/>
      <w:lvlJc w:val="left"/>
      <w:pPr>
        <w:tabs>
          <w:tab w:val="num" w:pos="2880"/>
        </w:tabs>
        <w:ind w:left="2880" w:hanging="360"/>
      </w:pPr>
    </w:lvl>
    <w:lvl w:ilvl="4" w:tplc="6B0AF008" w:tentative="1">
      <w:start w:val="1"/>
      <w:numFmt w:val="lowerLetter"/>
      <w:lvlText w:val="%5."/>
      <w:lvlJc w:val="left"/>
      <w:pPr>
        <w:tabs>
          <w:tab w:val="num" w:pos="3600"/>
        </w:tabs>
        <w:ind w:left="3600" w:hanging="360"/>
      </w:pPr>
    </w:lvl>
    <w:lvl w:ilvl="5" w:tplc="1B1EC3A4" w:tentative="1">
      <w:start w:val="1"/>
      <w:numFmt w:val="lowerRoman"/>
      <w:lvlText w:val="%6."/>
      <w:lvlJc w:val="right"/>
      <w:pPr>
        <w:tabs>
          <w:tab w:val="num" w:pos="4320"/>
        </w:tabs>
        <w:ind w:left="4320" w:hanging="180"/>
      </w:pPr>
    </w:lvl>
    <w:lvl w:ilvl="6" w:tplc="2384D87A" w:tentative="1">
      <w:start w:val="1"/>
      <w:numFmt w:val="decimal"/>
      <w:lvlText w:val="%7."/>
      <w:lvlJc w:val="left"/>
      <w:pPr>
        <w:tabs>
          <w:tab w:val="num" w:pos="5040"/>
        </w:tabs>
        <w:ind w:left="5040" w:hanging="360"/>
      </w:pPr>
    </w:lvl>
    <w:lvl w:ilvl="7" w:tplc="3F1A3D14" w:tentative="1">
      <w:start w:val="1"/>
      <w:numFmt w:val="lowerLetter"/>
      <w:lvlText w:val="%8."/>
      <w:lvlJc w:val="left"/>
      <w:pPr>
        <w:tabs>
          <w:tab w:val="num" w:pos="5760"/>
        </w:tabs>
        <w:ind w:left="5760" w:hanging="360"/>
      </w:pPr>
    </w:lvl>
    <w:lvl w:ilvl="8" w:tplc="7CD8F1F0" w:tentative="1">
      <w:start w:val="1"/>
      <w:numFmt w:val="lowerRoman"/>
      <w:lvlText w:val="%9."/>
      <w:lvlJc w:val="right"/>
      <w:pPr>
        <w:tabs>
          <w:tab w:val="num" w:pos="6480"/>
        </w:tabs>
        <w:ind w:left="6480" w:hanging="180"/>
      </w:pPr>
    </w:lvl>
  </w:abstractNum>
  <w:abstractNum w:abstractNumId="6" w15:restartNumberingAfterBreak="0">
    <w:nsid w:val="10937B55"/>
    <w:multiLevelType w:val="hybridMultilevel"/>
    <w:tmpl w:val="01F691B2"/>
    <w:lvl w:ilvl="0" w:tplc="1DF6E53C">
      <w:start w:val="1"/>
      <w:numFmt w:val="decimal"/>
      <w:lvlText w:val="%1."/>
      <w:lvlJc w:val="left"/>
      <w:pPr>
        <w:ind w:left="720" w:hanging="360"/>
      </w:pPr>
      <w:rPr>
        <w:rFonts w:ascii="Arial" w:hAnsi="Arial" w:cs="Arial" w:hint="default"/>
        <w:sz w:val="22"/>
        <w:szCs w:val="24"/>
      </w:rPr>
    </w:lvl>
    <w:lvl w:ilvl="1" w:tplc="DC6231F2" w:tentative="1">
      <w:start w:val="1"/>
      <w:numFmt w:val="lowerLetter"/>
      <w:lvlText w:val="%2."/>
      <w:lvlJc w:val="left"/>
      <w:pPr>
        <w:ind w:left="1440" w:hanging="360"/>
      </w:pPr>
    </w:lvl>
    <w:lvl w:ilvl="2" w:tplc="8FECF50C" w:tentative="1">
      <w:start w:val="1"/>
      <w:numFmt w:val="lowerRoman"/>
      <w:lvlText w:val="%3."/>
      <w:lvlJc w:val="right"/>
      <w:pPr>
        <w:ind w:left="2160" w:hanging="180"/>
      </w:pPr>
    </w:lvl>
    <w:lvl w:ilvl="3" w:tplc="81AC3BFC" w:tentative="1">
      <w:start w:val="1"/>
      <w:numFmt w:val="decimal"/>
      <w:lvlText w:val="%4."/>
      <w:lvlJc w:val="left"/>
      <w:pPr>
        <w:ind w:left="2880" w:hanging="360"/>
      </w:pPr>
    </w:lvl>
    <w:lvl w:ilvl="4" w:tplc="C456B7EA" w:tentative="1">
      <w:start w:val="1"/>
      <w:numFmt w:val="lowerLetter"/>
      <w:lvlText w:val="%5."/>
      <w:lvlJc w:val="left"/>
      <w:pPr>
        <w:ind w:left="3600" w:hanging="360"/>
      </w:pPr>
    </w:lvl>
    <w:lvl w:ilvl="5" w:tplc="2690C2AE" w:tentative="1">
      <w:start w:val="1"/>
      <w:numFmt w:val="lowerRoman"/>
      <w:lvlText w:val="%6."/>
      <w:lvlJc w:val="right"/>
      <w:pPr>
        <w:ind w:left="4320" w:hanging="180"/>
      </w:pPr>
    </w:lvl>
    <w:lvl w:ilvl="6" w:tplc="0B5E79D6" w:tentative="1">
      <w:start w:val="1"/>
      <w:numFmt w:val="decimal"/>
      <w:lvlText w:val="%7."/>
      <w:lvlJc w:val="left"/>
      <w:pPr>
        <w:ind w:left="5040" w:hanging="360"/>
      </w:pPr>
    </w:lvl>
    <w:lvl w:ilvl="7" w:tplc="69BA6080" w:tentative="1">
      <w:start w:val="1"/>
      <w:numFmt w:val="lowerLetter"/>
      <w:lvlText w:val="%8."/>
      <w:lvlJc w:val="left"/>
      <w:pPr>
        <w:ind w:left="5760" w:hanging="360"/>
      </w:pPr>
    </w:lvl>
    <w:lvl w:ilvl="8" w:tplc="6E5081C8" w:tentative="1">
      <w:start w:val="1"/>
      <w:numFmt w:val="lowerRoman"/>
      <w:lvlText w:val="%9."/>
      <w:lvlJc w:val="right"/>
      <w:pPr>
        <w:ind w:left="6480" w:hanging="180"/>
      </w:pPr>
    </w:lvl>
  </w:abstractNum>
  <w:abstractNum w:abstractNumId="7" w15:restartNumberingAfterBreak="0">
    <w:nsid w:val="143439B0"/>
    <w:multiLevelType w:val="hybridMultilevel"/>
    <w:tmpl w:val="E7928FEA"/>
    <w:lvl w:ilvl="0" w:tplc="E4ECCBE8">
      <w:start w:val="1"/>
      <w:numFmt w:val="lowerLetter"/>
      <w:lvlText w:val="%1)"/>
      <w:lvlJc w:val="left"/>
      <w:pPr>
        <w:ind w:left="720" w:hanging="360"/>
      </w:pPr>
      <w:rPr>
        <w:rFonts w:hint="default"/>
        <w:b w:val="0"/>
      </w:rPr>
    </w:lvl>
    <w:lvl w:ilvl="1" w:tplc="16A4DA2E">
      <w:start w:val="1"/>
      <w:numFmt w:val="decimal"/>
      <w:lvlText w:val="%2."/>
      <w:lvlJc w:val="left"/>
      <w:pPr>
        <w:ind w:left="1650" w:hanging="570"/>
      </w:pPr>
      <w:rPr>
        <w:rFonts w:hint="default"/>
      </w:rPr>
    </w:lvl>
    <w:lvl w:ilvl="2" w:tplc="BF28E502" w:tentative="1">
      <w:start w:val="1"/>
      <w:numFmt w:val="lowerRoman"/>
      <w:lvlText w:val="%3."/>
      <w:lvlJc w:val="right"/>
      <w:pPr>
        <w:ind w:left="2160" w:hanging="180"/>
      </w:pPr>
    </w:lvl>
    <w:lvl w:ilvl="3" w:tplc="23747CD2" w:tentative="1">
      <w:start w:val="1"/>
      <w:numFmt w:val="decimal"/>
      <w:lvlText w:val="%4."/>
      <w:lvlJc w:val="left"/>
      <w:pPr>
        <w:ind w:left="2880" w:hanging="360"/>
      </w:pPr>
    </w:lvl>
    <w:lvl w:ilvl="4" w:tplc="029E9FE8" w:tentative="1">
      <w:start w:val="1"/>
      <w:numFmt w:val="lowerLetter"/>
      <w:lvlText w:val="%5."/>
      <w:lvlJc w:val="left"/>
      <w:pPr>
        <w:ind w:left="3600" w:hanging="360"/>
      </w:pPr>
    </w:lvl>
    <w:lvl w:ilvl="5" w:tplc="FF1EE05C" w:tentative="1">
      <w:start w:val="1"/>
      <w:numFmt w:val="lowerRoman"/>
      <w:lvlText w:val="%6."/>
      <w:lvlJc w:val="right"/>
      <w:pPr>
        <w:ind w:left="4320" w:hanging="180"/>
      </w:pPr>
    </w:lvl>
    <w:lvl w:ilvl="6" w:tplc="A7AC0E94" w:tentative="1">
      <w:start w:val="1"/>
      <w:numFmt w:val="decimal"/>
      <w:lvlText w:val="%7."/>
      <w:lvlJc w:val="left"/>
      <w:pPr>
        <w:ind w:left="5040" w:hanging="360"/>
      </w:pPr>
    </w:lvl>
    <w:lvl w:ilvl="7" w:tplc="B1D49942" w:tentative="1">
      <w:start w:val="1"/>
      <w:numFmt w:val="lowerLetter"/>
      <w:lvlText w:val="%8."/>
      <w:lvlJc w:val="left"/>
      <w:pPr>
        <w:ind w:left="5760" w:hanging="360"/>
      </w:pPr>
    </w:lvl>
    <w:lvl w:ilvl="8" w:tplc="DDB88EB2" w:tentative="1">
      <w:start w:val="1"/>
      <w:numFmt w:val="lowerRoman"/>
      <w:lvlText w:val="%9."/>
      <w:lvlJc w:val="right"/>
      <w:pPr>
        <w:ind w:left="6480" w:hanging="180"/>
      </w:pPr>
    </w:lvl>
  </w:abstractNum>
  <w:abstractNum w:abstractNumId="8" w15:restartNumberingAfterBreak="0">
    <w:nsid w:val="15A879D4"/>
    <w:multiLevelType w:val="hybridMultilevel"/>
    <w:tmpl w:val="99C46516"/>
    <w:lvl w:ilvl="0" w:tplc="844E2A28">
      <w:start w:val="1"/>
      <w:numFmt w:val="lowerLetter"/>
      <w:lvlText w:val="%1)"/>
      <w:lvlJc w:val="left"/>
      <w:pPr>
        <w:ind w:left="899" w:hanging="360"/>
      </w:pPr>
      <w:rPr>
        <w:rFonts w:hint="default"/>
      </w:rPr>
    </w:lvl>
    <w:lvl w:ilvl="1" w:tplc="04150019" w:tentative="1">
      <w:start w:val="1"/>
      <w:numFmt w:val="lowerLetter"/>
      <w:lvlText w:val="%2."/>
      <w:lvlJc w:val="left"/>
      <w:pPr>
        <w:ind w:left="1619" w:hanging="360"/>
      </w:pPr>
    </w:lvl>
    <w:lvl w:ilvl="2" w:tplc="0415001B" w:tentative="1">
      <w:start w:val="1"/>
      <w:numFmt w:val="lowerRoman"/>
      <w:lvlText w:val="%3."/>
      <w:lvlJc w:val="right"/>
      <w:pPr>
        <w:ind w:left="2339" w:hanging="180"/>
      </w:pPr>
    </w:lvl>
    <w:lvl w:ilvl="3" w:tplc="0415000F" w:tentative="1">
      <w:start w:val="1"/>
      <w:numFmt w:val="decimal"/>
      <w:lvlText w:val="%4."/>
      <w:lvlJc w:val="left"/>
      <w:pPr>
        <w:ind w:left="3059" w:hanging="360"/>
      </w:pPr>
    </w:lvl>
    <w:lvl w:ilvl="4" w:tplc="04150019" w:tentative="1">
      <w:start w:val="1"/>
      <w:numFmt w:val="lowerLetter"/>
      <w:lvlText w:val="%5."/>
      <w:lvlJc w:val="left"/>
      <w:pPr>
        <w:ind w:left="3779" w:hanging="360"/>
      </w:pPr>
    </w:lvl>
    <w:lvl w:ilvl="5" w:tplc="0415001B" w:tentative="1">
      <w:start w:val="1"/>
      <w:numFmt w:val="lowerRoman"/>
      <w:lvlText w:val="%6."/>
      <w:lvlJc w:val="right"/>
      <w:pPr>
        <w:ind w:left="4499" w:hanging="180"/>
      </w:pPr>
    </w:lvl>
    <w:lvl w:ilvl="6" w:tplc="0415000F" w:tentative="1">
      <w:start w:val="1"/>
      <w:numFmt w:val="decimal"/>
      <w:lvlText w:val="%7."/>
      <w:lvlJc w:val="left"/>
      <w:pPr>
        <w:ind w:left="5219" w:hanging="360"/>
      </w:pPr>
    </w:lvl>
    <w:lvl w:ilvl="7" w:tplc="04150019" w:tentative="1">
      <w:start w:val="1"/>
      <w:numFmt w:val="lowerLetter"/>
      <w:lvlText w:val="%8."/>
      <w:lvlJc w:val="left"/>
      <w:pPr>
        <w:ind w:left="5939" w:hanging="360"/>
      </w:pPr>
    </w:lvl>
    <w:lvl w:ilvl="8" w:tplc="0415001B" w:tentative="1">
      <w:start w:val="1"/>
      <w:numFmt w:val="lowerRoman"/>
      <w:lvlText w:val="%9."/>
      <w:lvlJc w:val="right"/>
      <w:pPr>
        <w:ind w:left="6659" w:hanging="180"/>
      </w:pPr>
    </w:lvl>
  </w:abstractNum>
  <w:abstractNum w:abstractNumId="9" w15:restartNumberingAfterBreak="0">
    <w:nsid w:val="17833F69"/>
    <w:multiLevelType w:val="hybridMultilevel"/>
    <w:tmpl w:val="CDDE50E8"/>
    <w:lvl w:ilvl="0" w:tplc="D03ABFC2">
      <w:numFmt w:val="bullet"/>
      <w:lvlText w:val="−"/>
      <w:lvlJc w:val="left"/>
      <w:pPr>
        <w:tabs>
          <w:tab w:val="num" w:pos="357"/>
        </w:tabs>
        <w:ind w:left="357" w:hanging="357"/>
      </w:pPr>
      <w:rPr>
        <w:rFonts w:ascii="Corbel" w:hAnsi="Corbel" w:cs="Corbel" w:hint="default"/>
      </w:rPr>
    </w:lvl>
    <w:lvl w:ilvl="1" w:tplc="E97A9654" w:tentative="1">
      <w:start w:val="1"/>
      <w:numFmt w:val="bullet"/>
      <w:lvlText w:val="o"/>
      <w:lvlJc w:val="left"/>
      <w:pPr>
        <w:tabs>
          <w:tab w:val="num" w:pos="1440"/>
        </w:tabs>
        <w:ind w:left="1440" w:hanging="360"/>
      </w:pPr>
      <w:rPr>
        <w:rFonts w:ascii="Courier New" w:hAnsi="Courier New" w:cs="Courier New" w:hint="default"/>
      </w:rPr>
    </w:lvl>
    <w:lvl w:ilvl="2" w:tplc="9E64E82A" w:tentative="1">
      <w:start w:val="1"/>
      <w:numFmt w:val="bullet"/>
      <w:lvlText w:val=""/>
      <w:lvlJc w:val="left"/>
      <w:pPr>
        <w:tabs>
          <w:tab w:val="num" w:pos="2160"/>
        </w:tabs>
        <w:ind w:left="2160" w:hanging="360"/>
      </w:pPr>
      <w:rPr>
        <w:rFonts w:ascii="Wingdings" w:hAnsi="Wingdings" w:hint="default"/>
      </w:rPr>
    </w:lvl>
    <w:lvl w:ilvl="3" w:tplc="4D6A38A8" w:tentative="1">
      <w:start w:val="1"/>
      <w:numFmt w:val="bullet"/>
      <w:lvlText w:val=""/>
      <w:lvlJc w:val="left"/>
      <w:pPr>
        <w:tabs>
          <w:tab w:val="num" w:pos="2880"/>
        </w:tabs>
        <w:ind w:left="2880" w:hanging="360"/>
      </w:pPr>
      <w:rPr>
        <w:rFonts w:ascii="Symbol" w:hAnsi="Symbol" w:hint="default"/>
      </w:rPr>
    </w:lvl>
    <w:lvl w:ilvl="4" w:tplc="F394365E" w:tentative="1">
      <w:start w:val="1"/>
      <w:numFmt w:val="bullet"/>
      <w:lvlText w:val="o"/>
      <w:lvlJc w:val="left"/>
      <w:pPr>
        <w:tabs>
          <w:tab w:val="num" w:pos="3600"/>
        </w:tabs>
        <w:ind w:left="3600" w:hanging="360"/>
      </w:pPr>
      <w:rPr>
        <w:rFonts w:ascii="Courier New" w:hAnsi="Courier New" w:cs="Courier New" w:hint="default"/>
      </w:rPr>
    </w:lvl>
    <w:lvl w:ilvl="5" w:tplc="265CFE80" w:tentative="1">
      <w:start w:val="1"/>
      <w:numFmt w:val="bullet"/>
      <w:lvlText w:val=""/>
      <w:lvlJc w:val="left"/>
      <w:pPr>
        <w:tabs>
          <w:tab w:val="num" w:pos="4320"/>
        </w:tabs>
        <w:ind w:left="4320" w:hanging="360"/>
      </w:pPr>
      <w:rPr>
        <w:rFonts w:ascii="Wingdings" w:hAnsi="Wingdings" w:hint="default"/>
      </w:rPr>
    </w:lvl>
    <w:lvl w:ilvl="6" w:tplc="406E337A" w:tentative="1">
      <w:start w:val="1"/>
      <w:numFmt w:val="bullet"/>
      <w:lvlText w:val=""/>
      <w:lvlJc w:val="left"/>
      <w:pPr>
        <w:tabs>
          <w:tab w:val="num" w:pos="5040"/>
        </w:tabs>
        <w:ind w:left="5040" w:hanging="360"/>
      </w:pPr>
      <w:rPr>
        <w:rFonts w:ascii="Symbol" w:hAnsi="Symbol" w:hint="default"/>
      </w:rPr>
    </w:lvl>
    <w:lvl w:ilvl="7" w:tplc="526678E6" w:tentative="1">
      <w:start w:val="1"/>
      <w:numFmt w:val="bullet"/>
      <w:lvlText w:val="o"/>
      <w:lvlJc w:val="left"/>
      <w:pPr>
        <w:tabs>
          <w:tab w:val="num" w:pos="5760"/>
        </w:tabs>
        <w:ind w:left="5760" w:hanging="360"/>
      </w:pPr>
      <w:rPr>
        <w:rFonts w:ascii="Courier New" w:hAnsi="Courier New" w:cs="Courier New" w:hint="default"/>
      </w:rPr>
    </w:lvl>
    <w:lvl w:ilvl="8" w:tplc="B382F85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B5B1BBB"/>
    <w:multiLevelType w:val="multilevel"/>
    <w:tmpl w:val="8200B92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B5C4DFC"/>
    <w:multiLevelType w:val="hybridMultilevel"/>
    <w:tmpl w:val="90E2BF10"/>
    <w:lvl w:ilvl="0" w:tplc="CD2EDD62">
      <w:start w:val="1"/>
      <w:numFmt w:val="decimal"/>
      <w:lvlText w:val="%1."/>
      <w:lvlJc w:val="left"/>
      <w:pPr>
        <w:ind w:left="720" w:hanging="360"/>
      </w:pPr>
      <w:rPr>
        <w:rFonts w:hint="default"/>
      </w:rPr>
    </w:lvl>
    <w:lvl w:ilvl="1" w:tplc="74069516" w:tentative="1">
      <w:start w:val="1"/>
      <w:numFmt w:val="lowerLetter"/>
      <w:lvlText w:val="%2."/>
      <w:lvlJc w:val="left"/>
      <w:pPr>
        <w:ind w:left="1440" w:hanging="360"/>
      </w:pPr>
    </w:lvl>
    <w:lvl w:ilvl="2" w:tplc="08A4BD22" w:tentative="1">
      <w:start w:val="1"/>
      <w:numFmt w:val="lowerRoman"/>
      <w:lvlText w:val="%3."/>
      <w:lvlJc w:val="right"/>
      <w:pPr>
        <w:ind w:left="2160" w:hanging="180"/>
      </w:pPr>
    </w:lvl>
    <w:lvl w:ilvl="3" w:tplc="43A21464" w:tentative="1">
      <w:start w:val="1"/>
      <w:numFmt w:val="decimal"/>
      <w:lvlText w:val="%4."/>
      <w:lvlJc w:val="left"/>
      <w:pPr>
        <w:ind w:left="2880" w:hanging="360"/>
      </w:pPr>
    </w:lvl>
    <w:lvl w:ilvl="4" w:tplc="B83EAEC4" w:tentative="1">
      <w:start w:val="1"/>
      <w:numFmt w:val="lowerLetter"/>
      <w:lvlText w:val="%5."/>
      <w:lvlJc w:val="left"/>
      <w:pPr>
        <w:ind w:left="3600" w:hanging="360"/>
      </w:pPr>
    </w:lvl>
    <w:lvl w:ilvl="5" w:tplc="3F90F43A" w:tentative="1">
      <w:start w:val="1"/>
      <w:numFmt w:val="lowerRoman"/>
      <w:lvlText w:val="%6."/>
      <w:lvlJc w:val="right"/>
      <w:pPr>
        <w:ind w:left="4320" w:hanging="180"/>
      </w:pPr>
    </w:lvl>
    <w:lvl w:ilvl="6" w:tplc="19C035FA" w:tentative="1">
      <w:start w:val="1"/>
      <w:numFmt w:val="decimal"/>
      <w:lvlText w:val="%7."/>
      <w:lvlJc w:val="left"/>
      <w:pPr>
        <w:ind w:left="5040" w:hanging="360"/>
      </w:pPr>
    </w:lvl>
    <w:lvl w:ilvl="7" w:tplc="136A4006" w:tentative="1">
      <w:start w:val="1"/>
      <w:numFmt w:val="lowerLetter"/>
      <w:lvlText w:val="%8."/>
      <w:lvlJc w:val="left"/>
      <w:pPr>
        <w:ind w:left="5760" w:hanging="360"/>
      </w:pPr>
    </w:lvl>
    <w:lvl w:ilvl="8" w:tplc="94D66C70" w:tentative="1">
      <w:start w:val="1"/>
      <w:numFmt w:val="lowerRoman"/>
      <w:lvlText w:val="%9."/>
      <w:lvlJc w:val="right"/>
      <w:pPr>
        <w:ind w:left="6480" w:hanging="180"/>
      </w:pPr>
    </w:lvl>
  </w:abstractNum>
  <w:abstractNum w:abstractNumId="13" w15:restartNumberingAfterBreak="0">
    <w:nsid w:val="1CE23B7E"/>
    <w:multiLevelType w:val="multilevel"/>
    <w:tmpl w:val="DF8E052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D0203FF"/>
    <w:multiLevelType w:val="hybridMultilevel"/>
    <w:tmpl w:val="F3A46BF2"/>
    <w:lvl w:ilvl="0" w:tplc="226E617E">
      <w:start w:val="9"/>
      <w:numFmt w:val="decimal"/>
      <w:lvlText w:val="%1."/>
      <w:lvlJc w:val="left"/>
      <w:pPr>
        <w:tabs>
          <w:tab w:val="num" w:pos="1920"/>
        </w:tabs>
        <w:ind w:left="1920" w:hanging="360"/>
      </w:pPr>
      <w:rPr>
        <w:rFonts w:ascii="Arial" w:hAnsi="Arial" w:cs="Arial" w:hint="default"/>
        <w:b w:val="0"/>
        <w:sz w:val="22"/>
        <w:szCs w:val="22"/>
      </w:rPr>
    </w:lvl>
    <w:lvl w:ilvl="1" w:tplc="B02068BC">
      <w:start w:val="1"/>
      <w:numFmt w:val="lowerLetter"/>
      <w:lvlText w:val="%2."/>
      <w:lvlJc w:val="left"/>
      <w:pPr>
        <w:ind w:left="1440" w:hanging="360"/>
      </w:pPr>
    </w:lvl>
    <w:lvl w:ilvl="2" w:tplc="5EFA13A0" w:tentative="1">
      <w:start w:val="1"/>
      <w:numFmt w:val="lowerRoman"/>
      <w:lvlText w:val="%3."/>
      <w:lvlJc w:val="right"/>
      <w:pPr>
        <w:ind w:left="2160" w:hanging="180"/>
      </w:pPr>
    </w:lvl>
    <w:lvl w:ilvl="3" w:tplc="30D6E55E" w:tentative="1">
      <w:start w:val="1"/>
      <w:numFmt w:val="decimal"/>
      <w:lvlText w:val="%4."/>
      <w:lvlJc w:val="left"/>
      <w:pPr>
        <w:ind w:left="2880" w:hanging="360"/>
      </w:pPr>
    </w:lvl>
    <w:lvl w:ilvl="4" w:tplc="FBE893EE" w:tentative="1">
      <w:start w:val="1"/>
      <w:numFmt w:val="lowerLetter"/>
      <w:lvlText w:val="%5."/>
      <w:lvlJc w:val="left"/>
      <w:pPr>
        <w:ind w:left="3600" w:hanging="360"/>
      </w:pPr>
    </w:lvl>
    <w:lvl w:ilvl="5" w:tplc="94B206F4" w:tentative="1">
      <w:start w:val="1"/>
      <w:numFmt w:val="lowerRoman"/>
      <w:lvlText w:val="%6."/>
      <w:lvlJc w:val="right"/>
      <w:pPr>
        <w:ind w:left="4320" w:hanging="180"/>
      </w:pPr>
    </w:lvl>
    <w:lvl w:ilvl="6" w:tplc="2A3CA266" w:tentative="1">
      <w:start w:val="1"/>
      <w:numFmt w:val="decimal"/>
      <w:lvlText w:val="%7."/>
      <w:lvlJc w:val="left"/>
      <w:pPr>
        <w:ind w:left="5040" w:hanging="360"/>
      </w:pPr>
    </w:lvl>
    <w:lvl w:ilvl="7" w:tplc="CA105854" w:tentative="1">
      <w:start w:val="1"/>
      <w:numFmt w:val="lowerLetter"/>
      <w:lvlText w:val="%8."/>
      <w:lvlJc w:val="left"/>
      <w:pPr>
        <w:ind w:left="5760" w:hanging="360"/>
      </w:pPr>
    </w:lvl>
    <w:lvl w:ilvl="8" w:tplc="10EC69C8" w:tentative="1">
      <w:start w:val="1"/>
      <w:numFmt w:val="lowerRoman"/>
      <w:lvlText w:val="%9."/>
      <w:lvlJc w:val="right"/>
      <w:pPr>
        <w:ind w:left="6480" w:hanging="180"/>
      </w:pPr>
    </w:lvl>
  </w:abstractNum>
  <w:abstractNum w:abstractNumId="15" w15:restartNumberingAfterBreak="0">
    <w:nsid w:val="233310CB"/>
    <w:multiLevelType w:val="multilevel"/>
    <w:tmpl w:val="A14C7860"/>
    <w:lvl w:ilvl="0">
      <w:start w:val="1"/>
      <w:numFmt w:val="decimal"/>
      <w:lvlText w:val="%1."/>
      <w:lvlJc w:val="left"/>
      <w:pPr>
        <w:ind w:left="360" w:hanging="360"/>
      </w:pPr>
    </w:lvl>
    <w:lvl w:ilvl="1">
      <w:start w:val="1"/>
      <w:numFmt w:val="lowerLetter"/>
      <w:lvlText w:val="%2."/>
      <w:lvlJc w:val="left"/>
      <w:pPr>
        <w:ind w:left="1080" w:hanging="360"/>
      </w:pPr>
    </w:lvl>
    <w:lvl w:ilvl="2">
      <w:start w:val="1"/>
      <w:numFmt w:val="decimal"/>
      <w:lvlText w:val="%3."/>
      <w:lvlJc w:val="left"/>
      <w:pPr>
        <w:ind w:left="1800" w:hanging="180"/>
      </w:pPr>
      <w:rPr>
        <w:rFonts w:ascii="Arial" w:hAnsi="Arial" w:cs="Arial" w:hint="default"/>
        <w:b w:val="0"/>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99626E4"/>
    <w:multiLevelType w:val="hybridMultilevel"/>
    <w:tmpl w:val="45BA83CA"/>
    <w:lvl w:ilvl="0" w:tplc="98B0429A">
      <w:start w:val="1"/>
      <w:numFmt w:val="decimal"/>
      <w:lvlText w:val="%1. "/>
      <w:lvlJc w:val="left"/>
      <w:pPr>
        <w:ind w:left="720" w:hanging="360"/>
      </w:pPr>
      <w:rPr>
        <w:rFonts w:ascii="Arial" w:hAnsi="Arial" w:cs="Arial" w:hint="default"/>
        <w:b w:val="0"/>
        <w:i w:val="0"/>
        <w:color w:val="auto"/>
        <w:sz w:val="22"/>
        <w:szCs w:val="22"/>
        <w:u w:val="none"/>
      </w:rPr>
    </w:lvl>
    <w:lvl w:ilvl="1" w:tplc="995255AC" w:tentative="1">
      <w:start w:val="1"/>
      <w:numFmt w:val="lowerLetter"/>
      <w:lvlText w:val="%2."/>
      <w:lvlJc w:val="left"/>
      <w:pPr>
        <w:ind w:left="1440" w:hanging="360"/>
      </w:pPr>
    </w:lvl>
    <w:lvl w:ilvl="2" w:tplc="07244A9C" w:tentative="1">
      <w:start w:val="1"/>
      <w:numFmt w:val="lowerRoman"/>
      <w:lvlText w:val="%3."/>
      <w:lvlJc w:val="right"/>
      <w:pPr>
        <w:ind w:left="2160" w:hanging="180"/>
      </w:pPr>
    </w:lvl>
    <w:lvl w:ilvl="3" w:tplc="A6BE37A0" w:tentative="1">
      <w:start w:val="1"/>
      <w:numFmt w:val="decimal"/>
      <w:lvlText w:val="%4."/>
      <w:lvlJc w:val="left"/>
      <w:pPr>
        <w:ind w:left="2880" w:hanging="360"/>
      </w:pPr>
    </w:lvl>
    <w:lvl w:ilvl="4" w:tplc="5E46FCF0" w:tentative="1">
      <w:start w:val="1"/>
      <w:numFmt w:val="lowerLetter"/>
      <w:lvlText w:val="%5."/>
      <w:lvlJc w:val="left"/>
      <w:pPr>
        <w:ind w:left="3600" w:hanging="360"/>
      </w:pPr>
    </w:lvl>
    <w:lvl w:ilvl="5" w:tplc="08EA5DF8" w:tentative="1">
      <w:start w:val="1"/>
      <w:numFmt w:val="lowerRoman"/>
      <w:lvlText w:val="%6."/>
      <w:lvlJc w:val="right"/>
      <w:pPr>
        <w:ind w:left="4320" w:hanging="180"/>
      </w:pPr>
    </w:lvl>
    <w:lvl w:ilvl="6" w:tplc="69A2F9A8" w:tentative="1">
      <w:start w:val="1"/>
      <w:numFmt w:val="decimal"/>
      <w:lvlText w:val="%7."/>
      <w:lvlJc w:val="left"/>
      <w:pPr>
        <w:ind w:left="5040" w:hanging="360"/>
      </w:pPr>
    </w:lvl>
    <w:lvl w:ilvl="7" w:tplc="5ECE7910" w:tentative="1">
      <w:start w:val="1"/>
      <w:numFmt w:val="lowerLetter"/>
      <w:lvlText w:val="%8."/>
      <w:lvlJc w:val="left"/>
      <w:pPr>
        <w:ind w:left="5760" w:hanging="360"/>
      </w:pPr>
    </w:lvl>
    <w:lvl w:ilvl="8" w:tplc="FB020718" w:tentative="1">
      <w:start w:val="1"/>
      <w:numFmt w:val="lowerRoman"/>
      <w:lvlText w:val="%9."/>
      <w:lvlJc w:val="right"/>
      <w:pPr>
        <w:ind w:left="6480" w:hanging="180"/>
      </w:pPr>
    </w:lvl>
  </w:abstractNum>
  <w:abstractNum w:abstractNumId="17" w15:restartNumberingAfterBreak="0">
    <w:nsid w:val="2CCC4AFE"/>
    <w:multiLevelType w:val="hybridMultilevel"/>
    <w:tmpl w:val="2CAA0336"/>
    <w:lvl w:ilvl="0" w:tplc="E31421C4">
      <w:start w:val="1"/>
      <w:numFmt w:val="decimal"/>
      <w:lvlText w:val="%1."/>
      <w:lvlJc w:val="left"/>
      <w:pPr>
        <w:ind w:left="540" w:hanging="540"/>
      </w:pPr>
      <w:rPr>
        <w:rFonts w:hint="default"/>
      </w:rPr>
    </w:lvl>
    <w:lvl w:ilvl="1" w:tplc="C8C258A4" w:tentative="1">
      <w:start w:val="1"/>
      <w:numFmt w:val="lowerLetter"/>
      <w:lvlText w:val="%2."/>
      <w:lvlJc w:val="left"/>
      <w:pPr>
        <w:ind w:left="1440" w:hanging="360"/>
      </w:pPr>
    </w:lvl>
    <w:lvl w:ilvl="2" w:tplc="14E26086" w:tentative="1">
      <w:start w:val="1"/>
      <w:numFmt w:val="lowerRoman"/>
      <w:lvlText w:val="%3."/>
      <w:lvlJc w:val="right"/>
      <w:pPr>
        <w:ind w:left="2160" w:hanging="180"/>
      </w:pPr>
    </w:lvl>
    <w:lvl w:ilvl="3" w:tplc="9076A93A" w:tentative="1">
      <w:start w:val="1"/>
      <w:numFmt w:val="decimal"/>
      <w:lvlText w:val="%4."/>
      <w:lvlJc w:val="left"/>
      <w:pPr>
        <w:ind w:left="2880" w:hanging="360"/>
      </w:pPr>
    </w:lvl>
    <w:lvl w:ilvl="4" w:tplc="7F740BA2" w:tentative="1">
      <w:start w:val="1"/>
      <w:numFmt w:val="lowerLetter"/>
      <w:lvlText w:val="%5."/>
      <w:lvlJc w:val="left"/>
      <w:pPr>
        <w:ind w:left="3600" w:hanging="360"/>
      </w:pPr>
    </w:lvl>
    <w:lvl w:ilvl="5" w:tplc="AB9AAFF0" w:tentative="1">
      <w:start w:val="1"/>
      <w:numFmt w:val="lowerRoman"/>
      <w:lvlText w:val="%6."/>
      <w:lvlJc w:val="right"/>
      <w:pPr>
        <w:ind w:left="4320" w:hanging="180"/>
      </w:pPr>
    </w:lvl>
    <w:lvl w:ilvl="6" w:tplc="1A406836" w:tentative="1">
      <w:start w:val="1"/>
      <w:numFmt w:val="decimal"/>
      <w:lvlText w:val="%7."/>
      <w:lvlJc w:val="left"/>
      <w:pPr>
        <w:ind w:left="5040" w:hanging="360"/>
      </w:pPr>
    </w:lvl>
    <w:lvl w:ilvl="7" w:tplc="4454CC16" w:tentative="1">
      <w:start w:val="1"/>
      <w:numFmt w:val="lowerLetter"/>
      <w:lvlText w:val="%8."/>
      <w:lvlJc w:val="left"/>
      <w:pPr>
        <w:ind w:left="5760" w:hanging="360"/>
      </w:pPr>
    </w:lvl>
    <w:lvl w:ilvl="8" w:tplc="F48C55B4" w:tentative="1">
      <w:start w:val="1"/>
      <w:numFmt w:val="lowerRoman"/>
      <w:lvlText w:val="%9."/>
      <w:lvlJc w:val="right"/>
      <w:pPr>
        <w:ind w:left="6480" w:hanging="180"/>
      </w:pPr>
    </w:lvl>
  </w:abstractNum>
  <w:abstractNum w:abstractNumId="18" w15:restartNumberingAfterBreak="0">
    <w:nsid w:val="304762D3"/>
    <w:multiLevelType w:val="hybridMultilevel"/>
    <w:tmpl w:val="2D0C7AE0"/>
    <w:lvl w:ilvl="0" w:tplc="EFD2FED2">
      <w:start w:val="1"/>
      <w:numFmt w:val="decimal"/>
      <w:lvlText w:val="%1)"/>
      <w:lvlJc w:val="left"/>
      <w:pPr>
        <w:ind w:left="720" w:hanging="360"/>
      </w:pPr>
      <w:rPr>
        <w:rFonts w:hint="default"/>
      </w:rPr>
    </w:lvl>
    <w:lvl w:ilvl="1" w:tplc="8CF61BAC" w:tentative="1">
      <w:start w:val="1"/>
      <w:numFmt w:val="lowerLetter"/>
      <w:lvlText w:val="%2."/>
      <w:lvlJc w:val="left"/>
      <w:pPr>
        <w:ind w:left="1440" w:hanging="360"/>
      </w:pPr>
    </w:lvl>
    <w:lvl w:ilvl="2" w:tplc="EABE22B2" w:tentative="1">
      <w:start w:val="1"/>
      <w:numFmt w:val="lowerRoman"/>
      <w:lvlText w:val="%3."/>
      <w:lvlJc w:val="right"/>
      <w:pPr>
        <w:ind w:left="2160" w:hanging="180"/>
      </w:pPr>
    </w:lvl>
    <w:lvl w:ilvl="3" w:tplc="6FAED000" w:tentative="1">
      <w:start w:val="1"/>
      <w:numFmt w:val="decimal"/>
      <w:lvlText w:val="%4."/>
      <w:lvlJc w:val="left"/>
      <w:pPr>
        <w:ind w:left="2880" w:hanging="360"/>
      </w:pPr>
    </w:lvl>
    <w:lvl w:ilvl="4" w:tplc="43CEA38E" w:tentative="1">
      <w:start w:val="1"/>
      <w:numFmt w:val="lowerLetter"/>
      <w:lvlText w:val="%5."/>
      <w:lvlJc w:val="left"/>
      <w:pPr>
        <w:ind w:left="3600" w:hanging="360"/>
      </w:pPr>
    </w:lvl>
    <w:lvl w:ilvl="5" w:tplc="1C0685D8" w:tentative="1">
      <w:start w:val="1"/>
      <w:numFmt w:val="lowerRoman"/>
      <w:lvlText w:val="%6."/>
      <w:lvlJc w:val="right"/>
      <w:pPr>
        <w:ind w:left="4320" w:hanging="180"/>
      </w:pPr>
    </w:lvl>
    <w:lvl w:ilvl="6" w:tplc="57B656AA" w:tentative="1">
      <w:start w:val="1"/>
      <w:numFmt w:val="decimal"/>
      <w:lvlText w:val="%7."/>
      <w:lvlJc w:val="left"/>
      <w:pPr>
        <w:ind w:left="5040" w:hanging="360"/>
      </w:pPr>
    </w:lvl>
    <w:lvl w:ilvl="7" w:tplc="459E50FE" w:tentative="1">
      <w:start w:val="1"/>
      <w:numFmt w:val="lowerLetter"/>
      <w:lvlText w:val="%8."/>
      <w:lvlJc w:val="left"/>
      <w:pPr>
        <w:ind w:left="5760" w:hanging="360"/>
      </w:pPr>
    </w:lvl>
    <w:lvl w:ilvl="8" w:tplc="9D788D8A" w:tentative="1">
      <w:start w:val="1"/>
      <w:numFmt w:val="lowerRoman"/>
      <w:lvlText w:val="%9."/>
      <w:lvlJc w:val="right"/>
      <w:pPr>
        <w:ind w:left="6480" w:hanging="180"/>
      </w:pPr>
    </w:lvl>
  </w:abstractNum>
  <w:abstractNum w:abstractNumId="19" w15:restartNumberingAfterBreak="0">
    <w:nsid w:val="31E13315"/>
    <w:multiLevelType w:val="hybridMultilevel"/>
    <w:tmpl w:val="986E32AC"/>
    <w:lvl w:ilvl="0" w:tplc="F72E4772">
      <w:start w:val="1"/>
      <w:numFmt w:val="decimal"/>
      <w:lvlText w:val="%1."/>
      <w:lvlJc w:val="left"/>
      <w:pPr>
        <w:ind w:left="720" w:hanging="360"/>
      </w:pPr>
      <w:rPr>
        <w:rFonts w:hint="default"/>
      </w:rPr>
    </w:lvl>
    <w:lvl w:ilvl="1" w:tplc="327062EC" w:tentative="1">
      <w:start w:val="1"/>
      <w:numFmt w:val="lowerLetter"/>
      <w:lvlText w:val="%2."/>
      <w:lvlJc w:val="left"/>
      <w:pPr>
        <w:ind w:left="1440" w:hanging="360"/>
      </w:pPr>
    </w:lvl>
    <w:lvl w:ilvl="2" w:tplc="820EBFD0" w:tentative="1">
      <w:start w:val="1"/>
      <w:numFmt w:val="lowerRoman"/>
      <w:lvlText w:val="%3."/>
      <w:lvlJc w:val="right"/>
      <w:pPr>
        <w:ind w:left="2160" w:hanging="180"/>
      </w:pPr>
    </w:lvl>
    <w:lvl w:ilvl="3" w:tplc="3068814C" w:tentative="1">
      <w:start w:val="1"/>
      <w:numFmt w:val="decimal"/>
      <w:lvlText w:val="%4."/>
      <w:lvlJc w:val="left"/>
      <w:pPr>
        <w:ind w:left="2880" w:hanging="360"/>
      </w:pPr>
    </w:lvl>
    <w:lvl w:ilvl="4" w:tplc="B7E8D952" w:tentative="1">
      <w:start w:val="1"/>
      <w:numFmt w:val="lowerLetter"/>
      <w:lvlText w:val="%5."/>
      <w:lvlJc w:val="left"/>
      <w:pPr>
        <w:ind w:left="3600" w:hanging="360"/>
      </w:pPr>
    </w:lvl>
    <w:lvl w:ilvl="5" w:tplc="D60E656A" w:tentative="1">
      <w:start w:val="1"/>
      <w:numFmt w:val="lowerRoman"/>
      <w:lvlText w:val="%6."/>
      <w:lvlJc w:val="right"/>
      <w:pPr>
        <w:ind w:left="4320" w:hanging="180"/>
      </w:pPr>
    </w:lvl>
    <w:lvl w:ilvl="6" w:tplc="29563B4C" w:tentative="1">
      <w:start w:val="1"/>
      <w:numFmt w:val="decimal"/>
      <w:lvlText w:val="%7."/>
      <w:lvlJc w:val="left"/>
      <w:pPr>
        <w:ind w:left="5040" w:hanging="360"/>
      </w:pPr>
    </w:lvl>
    <w:lvl w:ilvl="7" w:tplc="5EB6CF4E" w:tentative="1">
      <w:start w:val="1"/>
      <w:numFmt w:val="lowerLetter"/>
      <w:lvlText w:val="%8."/>
      <w:lvlJc w:val="left"/>
      <w:pPr>
        <w:ind w:left="5760" w:hanging="360"/>
      </w:pPr>
    </w:lvl>
    <w:lvl w:ilvl="8" w:tplc="6D387746" w:tentative="1">
      <w:start w:val="1"/>
      <w:numFmt w:val="lowerRoman"/>
      <w:lvlText w:val="%9."/>
      <w:lvlJc w:val="right"/>
      <w:pPr>
        <w:ind w:left="6480" w:hanging="180"/>
      </w:pPr>
    </w:lvl>
  </w:abstractNum>
  <w:abstractNum w:abstractNumId="20" w15:restartNumberingAfterBreak="0">
    <w:nsid w:val="322D1B9D"/>
    <w:multiLevelType w:val="hybridMultilevel"/>
    <w:tmpl w:val="F2D43EBC"/>
    <w:lvl w:ilvl="0" w:tplc="BD7A6BE8">
      <w:start w:val="1"/>
      <w:numFmt w:val="decimal"/>
      <w:lvlText w:val="%1)"/>
      <w:lvlJc w:val="left"/>
      <w:pPr>
        <w:tabs>
          <w:tab w:val="num" w:pos="540"/>
        </w:tabs>
        <w:ind w:left="540" w:hanging="360"/>
      </w:pPr>
    </w:lvl>
    <w:lvl w:ilvl="1" w:tplc="0A221BE4">
      <w:start w:val="1"/>
      <w:numFmt w:val="lowerLetter"/>
      <w:lvlText w:val="%2."/>
      <w:lvlJc w:val="left"/>
      <w:pPr>
        <w:tabs>
          <w:tab w:val="num" w:pos="1440"/>
        </w:tabs>
        <w:ind w:left="1440" w:hanging="360"/>
      </w:pPr>
    </w:lvl>
    <w:lvl w:ilvl="2" w:tplc="63B46308" w:tentative="1">
      <w:start w:val="1"/>
      <w:numFmt w:val="lowerRoman"/>
      <w:lvlText w:val="%3."/>
      <w:lvlJc w:val="right"/>
      <w:pPr>
        <w:tabs>
          <w:tab w:val="num" w:pos="2160"/>
        </w:tabs>
        <w:ind w:left="2160" w:hanging="180"/>
      </w:pPr>
    </w:lvl>
    <w:lvl w:ilvl="3" w:tplc="B2DA08D8" w:tentative="1">
      <w:start w:val="1"/>
      <w:numFmt w:val="decimal"/>
      <w:lvlText w:val="%4."/>
      <w:lvlJc w:val="left"/>
      <w:pPr>
        <w:tabs>
          <w:tab w:val="num" w:pos="2880"/>
        </w:tabs>
        <w:ind w:left="2880" w:hanging="360"/>
      </w:pPr>
    </w:lvl>
    <w:lvl w:ilvl="4" w:tplc="83085438" w:tentative="1">
      <w:start w:val="1"/>
      <w:numFmt w:val="lowerLetter"/>
      <w:lvlText w:val="%5."/>
      <w:lvlJc w:val="left"/>
      <w:pPr>
        <w:tabs>
          <w:tab w:val="num" w:pos="3600"/>
        </w:tabs>
        <w:ind w:left="3600" w:hanging="360"/>
      </w:pPr>
    </w:lvl>
    <w:lvl w:ilvl="5" w:tplc="5D60A0C6" w:tentative="1">
      <w:start w:val="1"/>
      <w:numFmt w:val="lowerRoman"/>
      <w:lvlText w:val="%6."/>
      <w:lvlJc w:val="right"/>
      <w:pPr>
        <w:tabs>
          <w:tab w:val="num" w:pos="4320"/>
        </w:tabs>
        <w:ind w:left="4320" w:hanging="180"/>
      </w:pPr>
    </w:lvl>
    <w:lvl w:ilvl="6" w:tplc="798A390E" w:tentative="1">
      <w:start w:val="1"/>
      <w:numFmt w:val="decimal"/>
      <w:lvlText w:val="%7."/>
      <w:lvlJc w:val="left"/>
      <w:pPr>
        <w:tabs>
          <w:tab w:val="num" w:pos="5040"/>
        </w:tabs>
        <w:ind w:left="5040" w:hanging="360"/>
      </w:pPr>
    </w:lvl>
    <w:lvl w:ilvl="7" w:tplc="49C43464" w:tentative="1">
      <w:start w:val="1"/>
      <w:numFmt w:val="lowerLetter"/>
      <w:lvlText w:val="%8."/>
      <w:lvlJc w:val="left"/>
      <w:pPr>
        <w:tabs>
          <w:tab w:val="num" w:pos="5760"/>
        </w:tabs>
        <w:ind w:left="5760" w:hanging="360"/>
      </w:pPr>
    </w:lvl>
    <w:lvl w:ilvl="8" w:tplc="67E08396" w:tentative="1">
      <w:start w:val="1"/>
      <w:numFmt w:val="lowerRoman"/>
      <w:lvlText w:val="%9."/>
      <w:lvlJc w:val="right"/>
      <w:pPr>
        <w:tabs>
          <w:tab w:val="num" w:pos="6480"/>
        </w:tabs>
        <w:ind w:left="6480" w:hanging="180"/>
      </w:pPr>
    </w:lvl>
  </w:abstractNum>
  <w:abstractNum w:abstractNumId="21" w15:restartNumberingAfterBreak="0">
    <w:nsid w:val="34112D16"/>
    <w:multiLevelType w:val="hybridMultilevel"/>
    <w:tmpl w:val="C938DC10"/>
    <w:lvl w:ilvl="0" w:tplc="FD76335A">
      <w:start w:val="15"/>
      <w:numFmt w:val="decimal"/>
      <w:lvlText w:val="%1."/>
      <w:lvlJc w:val="left"/>
      <w:pPr>
        <w:ind w:left="360" w:hanging="360"/>
      </w:pPr>
      <w:rPr>
        <w:rFonts w:hint="default"/>
      </w:rPr>
    </w:lvl>
    <w:lvl w:ilvl="1" w:tplc="4CFE0DC0" w:tentative="1">
      <w:start w:val="1"/>
      <w:numFmt w:val="lowerLetter"/>
      <w:lvlText w:val="%2."/>
      <w:lvlJc w:val="left"/>
      <w:pPr>
        <w:ind w:left="1440" w:hanging="360"/>
      </w:pPr>
    </w:lvl>
    <w:lvl w:ilvl="2" w:tplc="D0F85A02" w:tentative="1">
      <w:start w:val="1"/>
      <w:numFmt w:val="lowerRoman"/>
      <w:lvlText w:val="%3."/>
      <w:lvlJc w:val="right"/>
      <w:pPr>
        <w:ind w:left="2160" w:hanging="180"/>
      </w:pPr>
    </w:lvl>
    <w:lvl w:ilvl="3" w:tplc="64CE9170" w:tentative="1">
      <w:start w:val="1"/>
      <w:numFmt w:val="decimal"/>
      <w:lvlText w:val="%4."/>
      <w:lvlJc w:val="left"/>
      <w:pPr>
        <w:ind w:left="2880" w:hanging="360"/>
      </w:pPr>
    </w:lvl>
    <w:lvl w:ilvl="4" w:tplc="14788E7E" w:tentative="1">
      <w:start w:val="1"/>
      <w:numFmt w:val="lowerLetter"/>
      <w:lvlText w:val="%5."/>
      <w:lvlJc w:val="left"/>
      <w:pPr>
        <w:ind w:left="3600" w:hanging="360"/>
      </w:pPr>
    </w:lvl>
    <w:lvl w:ilvl="5" w:tplc="09740CB2" w:tentative="1">
      <w:start w:val="1"/>
      <w:numFmt w:val="lowerRoman"/>
      <w:lvlText w:val="%6."/>
      <w:lvlJc w:val="right"/>
      <w:pPr>
        <w:ind w:left="4320" w:hanging="180"/>
      </w:pPr>
    </w:lvl>
    <w:lvl w:ilvl="6" w:tplc="85F81FB4" w:tentative="1">
      <w:start w:val="1"/>
      <w:numFmt w:val="decimal"/>
      <w:lvlText w:val="%7."/>
      <w:lvlJc w:val="left"/>
      <w:pPr>
        <w:ind w:left="5040" w:hanging="360"/>
      </w:pPr>
    </w:lvl>
    <w:lvl w:ilvl="7" w:tplc="A4C81B32" w:tentative="1">
      <w:start w:val="1"/>
      <w:numFmt w:val="lowerLetter"/>
      <w:lvlText w:val="%8."/>
      <w:lvlJc w:val="left"/>
      <w:pPr>
        <w:ind w:left="5760" w:hanging="360"/>
      </w:pPr>
    </w:lvl>
    <w:lvl w:ilvl="8" w:tplc="A14C7A12" w:tentative="1">
      <w:start w:val="1"/>
      <w:numFmt w:val="lowerRoman"/>
      <w:lvlText w:val="%9."/>
      <w:lvlJc w:val="right"/>
      <w:pPr>
        <w:ind w:left="6480" w:hanging="180"/>
      </w:pPr>
    </w:lvl>
  </w:abstractNum>
  <w:abstractNum w:abstractNumId="22"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BA3094B"/>
    <w:multiLevelType w:val="hybridMultilevel"/>
    <w:tmpl w:val="EA80EF34"/>
    <w:lvl w:ilvl="0" w:tplc="7FA0C566">
      <w:start w:val="1"/>
      <w:numFmt w:val="decimal"/>
      <w:lvlText w:val="%1."/>
      <w:lvlJc w:val="left"/>
      <w:pPr>
        <w:ind w:left="360" w:hanging="360"/>
      </w:pPr>
      <w:rPr>
        <w:rFonts w:hint="default"/>
      </w:rPr>
    </w:lvl>
    <w:lvl w:ilvl="1" w:tplc="4E7EC552" w:tentative="1">
      <w:start w:val="1"/>
      <w:numFmt w:val="lowerLetter"/>
      <w:lvlText w:val="%2."/>
      <w:lvlJc w:val="left"/>
      <w:pPr>
        <w:ind w:left="1080" w:hanging="360"/>
      </w:pPr>
    </w:lvl>
    <w:lvl w:ilvl="2" w:tplc="91B2DE5E" w:tentative="1">
      <w:start w:val="1"/>
      <w:numFmt w:val="lowerRoman"/>
      <w:lvlText w:val="%3."/>
      <w:lvlJc w:val="right"/>
      <w:pPr>
        <w:ind w:left="1800" w:hanging="180"/>
      </w:pPr>
    </w:lvl>
    <w:lvl w:ilvl="3" w:tplc="80EC76C2" w:tentative="1">
      <w:start w:val="1"/>
      <w:numFmt w:val="decimal"/>
      <w:lvlText w:val="%4."/>
      <w:lvlJc w:val="left"/>
      <w:pPr>
        <w:ind w:left="2520" w:hanging="360"/>
      </w:pPr>
    </w:lvl>
    <w:lvl w:ilvl="4" w:tplc="4DCE551A" w:tentative="1">
      <w:start w:val="1"/>
      <w:numFmt w:val="lowerLetter"/>
      <w:lvlText w:val="%5."/>
      <w:lvlJc w:val="left"/>
      <w:pPr>
        <w:ind w:left="3240" w:hanging="360"/>
      </w:pPr>
    </w:lvl>
    <w:lvl w:ilvl="5" w:tplc="55E0F61A" w:tentative="1">
      <w:start w:val="1"/>
      <w:numFmt w:val="lowerRoman"/>
      <w:lvlText w:val="%6."/>
      <w:lvlJc w:val="right"/>
      <w:pPr>
        <w:ind w:left="3960" w:hanging="180"/>
      </w:pPr>
    </w:lvl>
    <w:lvl w:ilvl="6" w:tplc="0FFE0540" w:tentative="1">
      <w:start w:val="1"/>
      <w:numFmt w:val="decimal"/>
      <w:lvlText w:val="%7."/>
      <w:lvlJc w:val="left"/>
      <w:pPr>
        <w:ind w:left="4680" w:hanging="360"/>
      </w:pPr>
    </w:lvl>
    <w:lvl w:ilvl="7" w:tplc="B4885B32" w:tentative="1">
      <w:start w:val="1"/>
      <w:numFmt w:val="lowerLetter"/>
      <w:lvlText w:val="%8."/>
      <w:lvlJc w:val="left"/>
      <w:pPr>
        <w:ind w:left="5400" w:hanging="360"/>
      </w:pPr>
    </w:lvl>
    <w:lvl w:ilvl="8" w:tplc="0ECC18BE" w:tentative="1">
      <w:start w:val="1"/>
      <w:numFmt w:val="lowerRoman"/>
      <w:lvlText w:val="%9."/>
      <w:lvlJc w:val="right"/>
      <w:pPr>
        <w:ind w:left="6120" w:hanging="180"/>
      </w:pPr>
    </w:lvl>
  </w:abstractNum>
  <w:abstractNum w:abstractNumId="24" w15:restartNumberingAfterBreak="0">
    <w:nsid w:val="3E9654A2"/>
    <w:multiLevelType w:val="singleLevel"/>
    <w:tmpl w:val="04150017"/>
    <w:lvl w:ilvl="0">
      <w:start w:val="1"/>
      <w:numFmt w:val="lowerLetter"/>
      <w:lvlText w:val="%1)"/>
      <w:lvlJc w:val="left"/>
      <w:pPr>
        <w:ind w:left="1080" w:hanging="360"/>
      </w:pPr>
    </w:lvl>
  </w:abstractNum>
  <w:abstractNum w:abstractNumId="25" w15:restartNumberingAfterBreak="0">
    <w:nsid w:val="3FE0422A"/>
    <w:multiLevelType w:val="hybridMultilevel"/>
    <w:tmpl w:val="184C8598"/>
    <w:lvl w:ilvl="0" w:tplc="CC6E3F8A">
      <w:start w:val="1"/>
      <w:numFmt w:val="decimal"/>
      <w:lvlText w:val="%1."/>
      <w:lvlJc w:val="left"/>
      <w:pPr>
        <w:tabs>
          <w:tab w:val="num" w:pos="357"/>
        </w:tabs>
        <w:ind w:left="357" w:hanging="357"/>
      </w:pPr>
      <w:rPr>
        <w:rFonts w:hint="default"/>
      </w:rPr>
    </w:lvl>
    <w:lvl w:ilvl="1" w:tplc="DFECDEF8">
      <w:start w:val="1"/>
      <w:numFmt w:val="decimal"/>
      <w:lvlText w:val="%2."/>
      <w:lvlJc w:val="left"/>
      <w:pPr>
        <w:tabs>
          <w:tab w:val="num" w:pos="1440"/>
        </w:tabs>
        <w:ind w:left="1440" w:hanging="360"/>
      </w:pPr>
      <w:rPr>
        <w:rFonts w:hint="default"/>
      </w:rPr>
    </w:lvl>
    <w:lvl w:ilvl="2" w:tplc="76F62810" w:tentative="1">
      <w:start w:val="1"/>
      <w:numFmt w:val="lowerRoman"/>
      <w:lvlText w:val="%3."/>
      <w:lvlJc w:val="right"/>
      <w:pPr>
        <w:tabs>
          <w:tab w:val="num" w:pos="2160"/>
        </w:tabs>
        <w:ind w:left="2160" w:hanging="180"/>
      </w:pPr>
    </w:lvl>
    <w:lvl w:ilvl="3" w:tplc="535EC308" w:tentative="1">
      <w:start w:val="1"/>
      <w:numFmt w:val="decimal"/>
      <w:lvlText w:val="%4."/>
      <w:lvlJc w:val="left"/>
      <w:pPr>
        <w:tabs>
          <w:tab w:val="num" w:pos="2880"/>
        </w:tabs>
        <w:ind w:left="2880" w:hanging="360"/>
      </w:pPr>
    </w:lvl>
    <w:lvl w:ilvl="4" w:tplc="B2E23DE4" w:tentative="1">
      <w:start w:val="1"/>
      <w:numFmt w:val="lowerLetter"/>
      <w:lvlText w:val="%5."/>
      <w:lvlJc w:val="left"/>
      <w:pPr>
        <w:tabs>
          <w:tab w:val="num" w:pos="3600"/>
        </w:tabs>
        <w:ind w:left="3600" w:hanging="360"/>
      </w:pPr>
    </w:lvl>
    <w:lvl w:ilvl="5" w:tplc="C99E6FB8" w:tentative="1">
      <w:start w:val="1"/>
      <w:numFmt w:val="lowerRoman"/>
      <w:lvlText w:val="%6."/>
      <w:lvlJc w:val="right"/>
      <w:pPr>
        <w:tabs>
          <w:tab w:val="num" w:pos="4320"/>
        </w:tabs>
        <w:ind w:left="4320" w:hanging="180"/>
      </w:pPr>
    </w:lvl>
    <w:lvl w:ilvl="6" w:tplc="72CC890E" w:tentative="1">
      <w:start w:val="1"/>
      <w:numFmt w:val="decimal"/>
      <w:lvlText w:val="%7."/>
      <w:lvlJc w:val="left"/>
      <w:pPr>
        <w:tabs>
          <w:tab w:val="num" w:pos="5040"/>
        </w:tabs>
        <w:ind w:left="5040" w:hanging="360"/>
      </w:pPr>
    </w:lvl>
    <w:lvl w:ilvl="7" w:tplc="7F2647B8" w:tentative="1">
      <w:start w:val="1"/>
      <w:numFmt w:val="lowerLetter"/>
      <w:lvlText w:val="%8."/>
      <w:lvlJc w:val="left"/>
      <w:pPr>
        <w:tabs>
          <w:tab w:val="num" w:pos="5760"/>
        </w:tabs>
        <w:ind w:left="5760" w:hanging="360"/>
      </w:pPr>
    </w:lvl>
    <w:lvl w:ilvl="8" w:tplc="E208DFBA" w:tentative="1">
      <w:start w:val="1"/>
      <w:numFmt w:val="lowerRoman"/>
      <w:lvlText w:val="%9."/>
      <w:lvlJc w:val="right"/>
      <w:pPr>
        <w:tabs>
          <w:tab w:val="num" w:pos="6480"/>
        </w:tabs>
        <w:ind w:left="6480" w:hanging="180"/>
      </w:pPr>
    </w:lvl>
  </w:abstractNum>
  <w:abstractNum w:abstractNumId="26" w15:restartNumberingAfterBreak="0">
    <w:nsid w:val="3FF141CC"/>
    <w:multiLevelType w:val="hybridMultilevel"/>
    <w:tmpl w:val="BD145468"/>
    <w:lvl w:ilvl="0" w:tplc="1DFCAFAC">
      <w:start w:val="1"/>
      <w:numFmt w:val="decimal"/>
      <w:lvlText w:val="%1."/>
      <w:lvlJc w:val="left"/>
      <w:pPr>
        <w:ind w:left="720" w:hanging="360"/>
      </w:pPr>
    </w:lvl>
    <w:lvl w:ilvl="1" w:tplc="E094075E" w:tentative="1">
      <w:start w:val="1"/>
      <w:numFmt w:val="lowerLetter"/>
      <w:lvlText w:val="%2."/>
      <w:lvlJc w:val="left"/>
      <w:pPr>
        <w:ind w:left="1440" w:hanging="360"/>
      </w:pPr>
    </w:lvl>
    <w:lvl w:ilvl="2" w:tplc="F0405980" w:tentative="1">
      <w:start w:val="1"/>
      <w:numFmt w:val="lowerRoman"/>
      <w:lvlText w:val="%3."/>
      <w:lvlJc w:val="right"/>
      <w:pPr>
        <w:ind w:left="2160" w:hanging="180"/>
      </w:pPr>
    </w:lvl>
    <w:lvl w:ilvl="3" w:tplc="E800E412" w:tentative="1">
      <w:start w:val="1"/>
      <w:numFmt w:val="decimal"/>
      <w:lvlText w:val="%4."/>
      <w:lvlJc w:val="left"/>
      <w:pPr>
        <w:ind w:left="2880" w:hanging="360"/>
      </w:pPr>
    </w:lvl>
    <w:lvl w:ilvl="4" w:tplc="39E69AA4" w:tentative="1">
      <w:start w:val="1"/>
      <w:numFmt w:val="lowerLetter"/>
      <w:lvlText w:val="%5."/>
      <w:lvlJc w:val="left"/>
      <w:pPr>
        <w:ind w:left="3600" w:hanging="360"/>
      </w:pPr>
    </w:lvl>
    <w:lvl w:ilvl="5" w:tplc="0628858A" w:tentative="1">
      <w:start w:val="1"/>
      <w:numFmt w:val="lowerRoman"/>
      <w:lvlText w:val="%6."/>
      <w:lvlJc w:val="right"/>
      <w:pPr>
        <w:ind w:left="4320" w:hanging="180"/>
      </w:pPr>
    </w:lvl>
    <w:lvl w:ilvl="6" w:tplc="5E9AA49C" w:tentative="1">
      <w:start w:val="1"/>
      <w:numFmt w:val="decimal"/>
      <w:lvlText w:val="%7."/>
      <w:lvlJc w:val="left"/>
      <w:pPr>
        <w:ind w:left="5040" w:hanging="360"/>
      </w:pPr>
    </w:lvl>
    <w:lvl w:ilvl="7" w:tplc="6450CFCE" w:tentative="1">
      <w:start w:val="1"/>
      <w:numFmt w:val="lowerLetter"/>
      <w:lvlText w:val="%8."/>
      <w:lvlJc w:val="left"/>
      <w:pPr>
        <w:ind w:left="5760" w:hanging="360"/>
      </w:pPr>
    </w:lvl>
    <w:lvl w:ilvl="8" w:tplc="A99C476E" w:tentative="1">
      <w:start w:val="1"/>
      <w:numFmt w:val="lowerRoman"/>
      <w:lvlText w:val="%9."/>
      <w:lvlJc w:val="right"/>
      <w:pPr>
        <w:ind w:left="6480" w:hanging="180"/>
      </w:pPr>
    </w:lvl>
  </w:abstractNum>
  <w:abstractNum w:abstractNumId="27" w15:restartNumberingAfterBreak="0">
    <w:nsid w:val="44B810DC"/>
    <w:multiLevelType w:val="hybridMultilevel"/>
    <w:tmpl w:val="A23ED28E"/>
    <w:lvl w:ilvl="0" w:tplc="3294D73A">
      <w:start w:val="1"/>
      <w:numFmt w:val="decimal"/>
      <w:lvlText w:val="%1."/>
      <w:lvlJc w:val="left"/>
      <w:pPr>
        <w:tabs>
          <w:tab w:val="num" w:pos="720"/>
        </w:tabs>
        <w:ind w:left="720" w:hanging="360"/>
      </w:pPr>
      <w:rPr>
        <w:strike w:val="0"/>
      </w:rPr>
    </w:lvl>
    <w:lvl w:ilvl="1" w:tplc="7A18693E">
      <w:numFmt w:val="none"/>
      <w:lvlText w:val=""/>
      <w:lvlJc w:val="left"/>
      <w:pPr>
        <w:tabs>
          <w:tab w:val="num" w:pos="360"/>
        </w:tabs>
      </w:pPr>
    </w:lvl>
    <w:lvl w:ilvl="2" w:tplc="02221FDE">
      <w:numFmt w:val="none"/>
      <w:lvlText w:val=""/>
      <w:lvlJc w:val="left"/>
      <w:pPr>
        <w:tabs>
          <w:tab w:val="num" w:pos="360"/>
        </w:tabs>
      </w:pPr>
    </w:lvl>
    <w:lvl w:ilvl="3" w:tplc="06AC5D8E">
      <w:numFmt w:val="none"/>
      <w:lvlText w:val=""/>
      <w:lvlJc w:val="left"/>
      <w:pPr>
        <w:tabs>
          <w:tab w:val="num" w:pos="360"/>
        </w:tabs>
      </w:pPr>
    </w:lvl>
    <w:lvl w:ilvl="4" w:tplc="A26EC326">
      <w:numFmt w:val="none"/>
      <w:lvlText w:val=""/>
      <w:lvlJc w:val="left"/>
      <w:pPr>
        <w:tabs>
          <w:tab w:val="num" w:pos="360"/>
        </w:tabs>
      </w:pPr>
    </w:lvl>
    <w:lvl w:ilvl="5" w:tplc="07A491C4">
      <w:numFmt w:val="none"/>
      <w:lvlText w:val=""/>
      <w:lvlJc w:val="left"/>
      <w:pPr>
        <w:tabs>
          <w:tab w:val="num" w:pos="360"/>
        </w:tabs>
      </w:pPr>
    </w:lvl>
    <w:lvl w:ilvl="6" w:tplc="834C97C4">
      <w:numFmt w:val="none"/>
      <w:lvlText w:val=""/>
      <w:lvlJc w:val="left"/>
      <w:pPr>
        <w:tabs>
          <w:tab w:val="num" w:pos="360"/>
        </w:tabs>
      </w:pPr>
    </w:lvl>
    <w:lvl w:ilvl="7" w:tplc="C5CCD2D4">
      <w:numFmt w:val="none"/>
      <w:lvlText w:val=""/>
      <w:lvlJc w:val="left"/>
      <w:pPr>
        <w:tabs>
          <w:tab w:val="num" w:pos="360"/>
        </w:tabs>
      </w:pPr>
    </w:lvl>
    <w:lvl w:ilvl="8" w:tplc="B338E01C">
      <w:numFmt w:val="none"/>
      <w:lvlText w:val=""/>
      <w:lvlJc w:val="left"/>
      <w:pPr>
        <w:tabs>
          <w:tab w:val="num" w:pos="360"/>
        </w:tabs>
      </w:pPr>
    </w:lvl>
  </w:abstractNum>
  <w:abstractNum w:abstractNumId="28" w15:restartNumberingAfterBreak="0">
    <w:nsid w:val="4CDD00E8"/>
    <w:multiLevelType w:val="hybridMultilevel"/>
    <w:tmpl w:val="F000CFAC"/>
    <w:lvl w:ilvl="0" w:tplc="B7B666FE">
      <w:start w:val="1"/>
      <w:numFmt w:val="decimal"/>
      <w:lvlText w:val="%1."/>
      <w:lvlJc w:val="left"/>
      <w:pPr>
        <w:ind w:left="720" w:hanging="360"/>
      </w:pPr>
    </w:lvl>
    <w:lvl w:ilvl="1" w:tplc="BE9E68AE" w:tentative="1">
      <w:start w:val="1"/>
      <w:numFmt w:val="lowerLetter"/>
      <w:lvlText w:val="%2."/>
      <w:lvlJc w:val="left"/>
      <w:pPr>
        <w:ind w:left="1440" w:hanging="360"/>
      </w:pPr>
    </w:lvl>
    <w:lvl w:ilvl="2" w:tplc="4FF4B16E" w:tentative="1">
      <w:start w:val="1"/>
      <w:numFmt w:val="lowerRoman"/>
      <w:lvlText w:val="%3."/>
      <w:lvlJc w:val="right"/>
      <w:pPr>
        <w:ind w:left="2160" w:hanging="180"/>
      </w:pPr>
    </w:lvl>
    <w:lvl w:ilvl="3" w:tplc="484C00AE" w:tentative="1">
      <w:start w:val="1"/>
      <w:numFmt w:val="decimal"/>
      <w:lvlText w:val="%4."/>
      <w:lvlJc w:val="left"/>
      <w:pPr>
        <w:ind w:left="2880" w:hanging="360"/>
      </w:pPr>
    </w:lvl>
    <w:lvl w:ilvl="4" w:tplc="50506464" w:tentative="1">
      <w:start w:val="1"/>
      <w:numFmt w:val="lowerLetter"/>
      <w:lvlText w:val="%5."/>
      <w:lvlJc w:val="left"/>
      <w:pPr>
        <w:ind w:left="3600" w:hanging="360"/>
      </w:pPr>
    </w:lvl>
    <w:lvl w:ilvl="5" w:tplc="ACACE408" w:tentative="1">
      <w:start w:val="1"/>
      <w:numFmt w:val="lowerRoman"/>
      <w:lvlText w:val="%6."/>
      <w:lvlJc w:val="right"/>
      <w:pPr>
        <w:ind w:left="4320" w:hanging="180"/>
      </w:pPr>
    </w:lvl>
    <w:lvl w:ilvl="6" w:tplc="A28E8E86" w:tentative="1">
      <w:start w:val="1"/>
      <w:numFmt w:val="decimal"/>
      <w:lvlText w:val="%7."/>
      <w:lvlJc w:val="left"/>
      <w:pPr>
        <w:ind w:left="5040" w:hanging="360"/>
      </w:pPr>
    </w:lvl>
    <w:lvl w:ilvl="7" w:tplc="553666EA" w:tentative="1">
      <w:start w:val="1"/>
      <w:numFmt w:val="lowerLetter"/>
      <w:lvlText w:val="%8."/>
      <w:lvlJc w:val="left"/>
      <w:pPr>
        <w:ind w:left="5760" w:hanging="360"/>
      </w:pPr>
    </w:lvl>
    <w:lvl w:ilvl="8" w:tplc="9F2CE66C" w:tentative="1">
      <w:start w:val="1"/>
      <w:numFmt w:val="lowerRoman"/>
      <w:lvlText w:val="%9."/>
      <w:lvlJc w:val="right"/>
      <w:pPr>
        <w:ind w:left="6480" w:hanging="180"/>
      </w:pPr>
    </w:lvl>
  </w:abstractNum>
  <w:abstractNum w:abstractNumId="29" w15:restartNumberingAfterBreak="0">
    <w:nsid w:val="4CEC3BC1"/>
    <w:multiLevelType w:val="hybridMultilevel"/>
    <w:tmpl w:val="124C4224"/>
    <w:lvl w:ilvl="0" w:tplc="3C60A55E">
      <w:start w:val="1"/>
      <w:numFmt w:val="decimal"/>
      <w:lvlText w:val="%1."/>
      <w:lvlJc w:val="left"/>
      <w:pPr>
        <w:tabs>
          <w:tab w:val="num" w:pos="720"/>
        </w:tabs>
        <w:ind w:left="720" w:hanging="360"/>
      </w:pPr>
      <w:rPr>
        <w:b w:val="0"/>
      </w:rPr>
    </w:lvl>
    <w:lvl w:ilvl="1" w:tplc="9E00EB58" w:tentative="1">
      <w:start w:val="1"/>
      <w:numFmt w:val="lowerLetter"/>
      <w:lvlText w:val="%2."/>
      <w:lvlJc w:val="left"/>
      <w:pPr>
        <w:tabs>
          <w:tab w:val="num" w:pos="1440"/>
        </w:tabs>
        <w:ind w:left="1440" w:hanging="360"/>
      </w:pPr>
    </w:lvl>
    <w:lvl w:ilvl="2" w:tplc="10328FF4" w:tentative="1">
      <w:start w:val="1"/>
      <w:numFmt w:val="lowerRoman"/>
      <w:lvlText w:val="%3."/>
      <w:lvlJc w:val="right"/>
      <w:pPr>
        <w:tabs>
          <w:tab w:val="num" w:pos="2160"/>
        </w:tabs>
        <w:ind w:left="2160" w:hanging="180"/>
      </w:pPr>
    </w:lvl>
    <w:lvl w:ilvl="3" w:tplc="F774D0B6" w:tentative="1">
      <w:start w:val="1"/>
      <w:numFmt w:val="decimal"/>
      <w:lvlText w:val="%4."/>
      <w:lvlJc w:val="left"/>
      <w:pPr>
        <w:tabs>
          <w:tab w:val="num" w:pos="2880"/>
        </w:tabs>
        <w:ind w:left="2880" w:hanging="360"/>
      </w:pPr>
    </w:lvl>
    <w:lvl w:ilvl="4" w:tplc="6E485032" w:tentative="1">
      <w:start w:val="1"/>
      <w:numFmt w:val="lowerLetter"/>
      <w:lvlText w:val="%5."/>
      <w:lvlJc w:val="left"/>
      <w:pPr>
        <w:tabs>
          <w:tab w:val="num" w:pos="3600"/>
        </w:tabs>
        <w:ind w:left="3600" w:hanging="360"/>
      </w:pPr>
    </w:lvl>
    <w:lvl w:ilvl="5" w:tplc="F5DA3F72" w:tentative="1">
      <w:start w:val="1"/>
      <w:numFmt w:val="lowerRoman"/>
      <w:lvlText w:val="%6."/>
      <w:lvlJc w:val="right"/>
      <w:pPr>
        <w:tabs>
          <w:tab w:val="num" w:pos="4320"/>
        </w:tabs>
        <w:ind w:left="4320" w:hanging="180"/>
      </w:pPr>
    </w:lvl>
    <w:lvl w:ilvl="6" w:tplc="84D42902" w:tentative="1">
      <w:start w:val="1"/>
      <w:numFmt w:val="decimal"/>
      <w:lvlText w:val="%7."/>
      <w:lvlJc w:val="left"/>
      <w:pPr>
        <w:tabs>
          <w:tab w:val="num" w:pos="5040"/>
        </w:tabs>
        <w:ind w:left="5040" w:hanging="360"/>
      </w:pPr>
    </w:lvl>
    <w:lvl w:ilvl="7" w:tplc="8F482AE0" w:tentative="1">
      <w:start w:val="1"/>
      <w:numFmt w:val="lowerLetter"/>
      <w:lvlText w:val="%8."/>
      <w:lvlJc w:val="left"/>
      <w:pPr>
        <w:tabs>
          <w:tab w:val="num" w:pos="5760"/>
        </w:tabs>
        <w:ind w:left="5760" w:hanging="360"/>
      </w:pPr>
    </w:lvl>
    <w:lvl w:ilvl="8" w:tplc="498E5DA6" w:tentative="1">
      <w:start w:val="1"/>
      <w:numFmt w:val="lowerRoman"/>
      <w:lvlText w:val="%9."/>
      <w:lvlJc w:val="right"/>
      <w:pPr>
        <w:tabs>
          <w:tab w:val="num" w:pos="6480"/>
        </w:tabs>
        <w:ind w:left="6480" w:hanging="180"/>
      </w:pPr>
    </w:lvl>
  </w:abstractNum>
  <w:abstractNum w:abstractNumId="30" w15:restartNumberingAfterBreak="0">
    <w:nsid w:val="533F63AD"/>
    <w:multiLevelType w:val="hybridMultilevel"/>
    <w:tmpl w:val="842C1CC4"/>
    <w:lvl w:ilvl="0" w:tplc="100854A0">
      <w:start w:val="1"/>
      <w:numFmt w:val="decimal"/>
      <w:lvlText w:val="%1."/>
      <w:lvlJc w:val="left"/>
      <w:pPr>
        <w:ind w:left="930" w:hanging="570"/>
      </w:pPr>
      <w:rPr>
        <w:rFonts w:hint="default"/>
      </w:rPr>
    </w:lvl>
    <w:lvl w:ilvl="1" w:tplc="FA9261EC" w:tentative="1">
      <w:start w:val="1"/>
      <w:numFmt w:val="lowerLetter"/>
      <w:lvlText w:val="%2."/>
      <w:lvlJc w:val="left"/>
      <w:pPr>
        <w:ind w:left="1440" w:hanging="360"/>
      </w:pPr>
    </w:lvl>
    <w:lvl w:ilvl="2" w:tplc="11C631B6" w:tentative="1">
      <w:start w:val="1"/>
      <w:numFmt w:val="lowerRoman"/>
      <w:lvlText w:val="%3."/>
      <w:lvlJc w:val="right"/>
      <w:pPr>
        <w:ind w:left="2160" w:hanging="180"/>
      </w:pPr>
    </w:lvl>
    <w:lvl w:ilvl="3" w:tplc="8B2A2B68" w:tentative="1">
      <w:start w:val="1"/>
      <w:numFmt w:val="decimal"/>
      <w:lvlText w:val="%4."/>
      <w:lvlJc w:val="left"/>
      <w:pPr>
        <w:ind w:left="2880" w:hanging="360"/>
      </w:pPr>
    </w:lvl>
    <w:lvl w:ilvl="4" w:tplc="A5CC006E" w:tentative="1">
      <w:start w:val="1"/>
      <w:numFmt w:val="lowerLetter"/>
      <w:lvlText w:val="%5."/>
      <w:lvlJc w:val="left"/>
      <w:pPr>
        <w:ind w:left="3600" w:hanging="360"/>
      </w:pPr>
    </w:lvl>
    <w:lvl w:ilvl="5" w:tplc="C78AA88C" w:tentative="1">
      <w:start w:val="1"/>
      <w:numFmt w:val="lowerRoman"/>
      <w:lvlText w:val="%6."/>
      <w:lvlJc w:val="right"/>
      <w:pPr>
        <w:ind w:left="4320" w:hanging="180"/>
      </w:pPr>
    </w:lvl>
    <w:lvl w:ilvl="6" w:tplc="7BE80BCA" w:tentative="1">
      <w:start w:val="1"/>
      <w:numFmt w:val="decimal"/>
      <w:lvlText w:val="%7."/>
      <w:lvlJc w:val="left"/>
      <w:pPr>
        <w:ind w:left="5040" w:hanging="360"/>
      </w:pPr>
    </w:lvl>
    <w:lvl w:ilvl="7" w:tplc="BB52ECE0" w:tentative="1">
      <w:start w:val="1"/>
      <w:numFmt w:val="lowerLetter"/>
      <w:lvlText w:val="%8."/>
      <w:lvlJc w:val="left"/>
      <w:pPr>
        <w:ind w:left="5760" w:hanging="360"/>
      </w:pPr>
    </w:lvl>
    <w:lvl w:ilvl="8" w:tplc="CFB27F12" w:tentative="1">
      <w:start w:val="1"/>
      <w:numFmt w:val="lowerRoman"/>
      <w:lvlText w:val="%9."/>
      <w:lvlJc w:val="right"/>
      <w:pPr>
        <w:ind w:left="6480" w:hanging="180"/>
      </w:pPr>
    </w:lvl>
  </w:abstractNum>
  <w:abstractNum w:abstractNumId="31" w15:restartNumberingAfterBreak="0">
    <w:nsid w:val="58F455AA"/>
    <w:multiLevelType w:val="multilevel"/>
    <w:tmpl w:val="27F6890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C585820"/>
    <w:multiLevelType w:val="hybridMultilevel"/>
    <w:tmpl w:val="360E3788"/>
    <w:lvl w:ilvl="0" w:tplc="C992879A">
      <w:start w:val="1"/>
      <w:numFmt w:val="lowerLetter"/>
      <w:lvlText w:val="%1)"/>
      <w:lvlJc w:val="left"/>
      <w:pPr>
        <w:ind w:left="1080" w:hanging="360"/>
      </w:pPr>
      <w:rPr>
        <w:rFonts w:hint="default"/>
      </w:rPr>
    </w:lvl>
    <w:lvl w:ilvl="1" w:tplc="8CEE1F88" w:tentative="1">
      <w:start w:val="1"/>
      <w:numFmt w:val="lowerLetter"/>
      <w:lvlText w:val="%2."/>
      <w:lvlJc w:val="left"/>
      <w:pPr>
        <w:ind w:left="1800" w:hanging="360"/>
      </w:pPr>
    </w:lvl>
    <w:lvl w:ilvl="2" w:tplc="24B0E64A" w:tentative="1">
      <w:start w:val="1"/>
      <w:numFmt w:val="lowerRoman"/>
      <w:lvlText w:val="%3."/>
      <w:lvlJc w:val="right"/>
      <w:pPr>
        <w:ind w:left="2520" w:hanging="180"/>
      </w:pPr>
    </w:lvl>
    <w:lvl w:ilvl="3" w:tplc="3F3EAEEC" w:tentative="1">
      <w:start w:val="1"/>
      <w:numFmt w:val="decimal"/>
      <w:lvlText w:val="%4."/>
      <w:lvlJc w:val="left"/>
      <w:pPr>
        <w:ind w:left="3240" w:hanging="360"/>
      </w:pPr>
    </w:lvl>
    <w:lvl w:ilvl="4" w:tplc="3124C018" w:tentative="1">
      <w:start w:val="1"/>
      <w:numFmt w:val="lowerLetter"/>
      <w:lvlText w:val="%5."/>
      <w:lvlJc w:val="left"/>
      <w:pPr>
        <w:ind w:left="3960" w:hanging="360"/>
      </w:pPr>
    </w:lvl>
    <w:lvl w:ilvl="5" w:tplc="FC108A1C" w:tentative="1">
      <w:start w:val="1"/>
      <w:numFmt w:val="lowerRoman"/>
      <w:lvlText w:val="%6."/>
      <w:lvlJc w:val="right"/>
      <w:pPr>
        <w:ind w:left="4680" w:hanging="180"/>
      </w:pPr>
    </w:lvl>
    <w:lvl w:ilvl="6" w:tplc="E5488054" w:tentative="1">
      <w:start w:val="1"/>
      <w:numFmt w:val="decimal"/>
      <w:lvlText w:val="%7."/>
      <w:lvlJc w:val="left"/>
      <w:pPr>
        <w:ind w:left="5400" w:hanging="360"/>
      </w:pPr>
    </w:lvl>
    <w:lvl w:ilvl="7" w:tplc="8370F258" w:tentative="1">
      <w:start w:val="1"/>
      <w:numFmt w:val="lowerLetter"/>
      <w:lvlText w:val="%8."/>
      <w:lvlJc w:val="left"/>
      <w:pPr>
        <w:ind w:left="6120" w:hanging="360"/>
      </w:pPr>
    </w:lvl>
    <w:lvl w:ilvl="8" w:tplc="D424E43E" w:tentative="1">
      <w:start w:val="1"/>
      <w:numFmt w:val="lowerRoman"/>
      <w:lvlText w:val="%9."/>
      <w:lvlJc w:val="right"/>
      <w:pPr>
        <w:ind w:left="6840" w:hanging="180"/>
      </w:pPr>
    </w:lvl>
  </w:abstractNum>
  <w:abstractNum w:abstractNumId="33" w15:restartNumberingAfterBreak="0">
    <w:nsid w:val="62117629"/>
    <w:multiLevelType w:val="hybridMultilevel"/>
    <w:tmpl w:val="C4E646C8"/>
    <w:lvl w:ilvl="0" w:tplc="6D247C20">
      <w:start w:val="2"/>
      <w:numFmt w:val="decimal"/>
      <w:lvlText w:val="%1."/>
      <w:lvlJc w:val="left"/>
      <w:pPr>
        <w:tabs>
          <w:tab w:val="num" w:pos="357"/>
        </w:tabs>
        <w:ind w:left="357" w:hanging="357"/>
      </w:pPr>
      <w:rPr>
        <w:rFonts w:hint="default"/>
        <w:b w:val="0"/>
        <w:sz w:val="22"/>
        <w:szCs w:val="22"/>
      </w:rPr>
    </w:lvl>
    <w:lvl w:ilvl="1" w:tplc="74206858" w:tentative="1">
      <w:start w:val="1"/>
      <w:numFmt w:val="lowerLetter"/>
      <w:lvlText w:val="%2."/>
      <w:lvlJc w:val="left"/>
      <w:pPr>
        <w:ind w:left="1440" w:hanging="360"/>
      </w:pPr>
    </w:lvl>
    <w:lvl w:ilvl="2" w:tplc="9710ABC2" w:tentative="1">
      <w:start w:val="1"/>
      <w:numFmt w:val="lowerRoman"/>
      <w:lvlText w:val="%3."/>
      <w:lvlJc w:val="right"/>
      <w:pPr>
        <w:ind w:left="2160" w:hanging="180"/>
      </w:pPr>
    </w:lvl>
    <w:lvl w:ilvl="3" w:tplc="D2D25D80" w:tentative="1">
      <w:start w:val="1"/>
      <w:numFmt w:val="decimal"/>
      <w:lvlText w:val="%4."/>
      <w:lvlJc w:val="left"/>
      <w:pPr>
        <w:ind w:left="2880" w:hanging="360"/>
      </w:pPr>
    </w:lvl>
    <w:lvl w:ilvl="4" w:tplc="78721160" w:tentative="1">
      <w:start w:val="1"/>
      <w:numFmt w:val="lowerLetter"/>
      <w:lvlText w:val="%5."/>
      <w:lvlJc w:val="left"/>
      <w:pPr>
        <w:ind w:left="3600" w:hanging="360"/>
      </w:pPr>
    </w:lvl>
    <w:lvl w:ilvl="5" w:tplc="F9746292" w:tentative="1">
      <w:start w:val="1"/>
      <w:numFmt w:val="lowerRoman"/>
      <w:lvlText w:val="%6."/>
      <w:lvlJc w:val="right"/>
      <w:pPr>
        <w:ind w:left="4320" w:hanging="180"/>
      </w:pPr>
    </w:lvl>
    <w:lvl w:ilvl="6" w:tplc="FCB6825E" w:tentative="1">
      <w:start w:val="1"/>
      <w:numFmt w:val="decimal"/>
      <w:lvlText w:val="%7."/>
      <w:lvlJc w:val="left"/>
      <w:pPr>
        <w:ind w:left="5040" w:hanging="360"/>
      </w:pPr>
    </w:lvl>
    <w:lvl w:ilvl="7" w:tplc="C49069CE" w:tentative="1">
      <w:start w:val="1"/>
      <w:numFmt w:val="lowerLetter"/>
      <w:lvlText w:val="%8."/>
      <w:lvlJc w:val="left"/>
      <w:pPr>
        <w:ind w:left="5760" w:hanging="360"/>
      </w:pPr>
    </w:lvl>
    <w:lvl w:ilvl="8" w:tplc="6C72B33E" w:tentative="1">
      <w:start w:val="1"/>
      <w:numFmt w:val="lowerRoman"/>
      <w:lvlText w:val="%9."/>
      <w:lvlJc w:val="right"/>
      <w:pPr>
        <w:ind w:left="6480" w:hanging="180"/>
      </w:pPr>
    </w:lvl>
  </w:abstractNum>
  <w:abstractNum w:abstractNumId="34" w15:restartNumberingAfterBreak="0">
    <w:nsid w:val="62B742B6"/>
    <w:multiLevelType w:val="hybridMultilevel"/>
    <w:tmpl w:val="5B9614A2"/>
    <w:lvl w:ilvl="0" w:tplc="1C6A8A02">
      <w:start w:val="1"/>
      <w:numFmt w:val="lowerRoman"/>
      <w:lvlText w:val="(%1)"/>
      <w:lvlJc w:val="left"/>
      <w:pPr>
        <w:ind w:left="1080" w:hanging="720"/>
      </w:pPr>
      <w:rPr>
        <w:rFonts w:hint="default"/>
      </w:rPr>
    </w:lvl>
    <w:lvl w:ilvl="1" w:tplc="E9C81A5C" w:tentative="1">
      <w:start w:val="1"/>
      <w:numFmt w:val="lowerLetter"/>
      <w:lvlText w:val="%2."/>
      <w:lvlJc w:val="left"/>
      <w:pPr>
        <w:ind w:left="1440" w:hanging="360"/>
      </w:pPr>
    </w:lvl>
    <w:lvl w:ilvl="2" w:tplc="8F702B00" w:tentative="1">
      <w:start w:val="1"/>
      <w:numFmt w:val="lowerRoman"/>
      <w:lvlText w:val="%3."/>
      <w:lvlJc w:val="right"/>
      <w:pPr>
        <w:ind w:left="2160" w:hanging="180"/>
      </w:pPr>
    </w:lvl>
    <w:lvl w:ilvl="3" w:tplc="2108916E" w:tentative="1">
      <w:start w:val="1"/>
      <w:numFmt w:val="decimal"/>
      <w:lvlText w:val="%4."/>
      <w:lvlJc w:val="left"/>
      <w:pPr>
        <w:ind w:left="2880" w:hanging="360"/>
      </w:pPr>
    </w:lvl>
    <w:lvl w:ilvl="4" w:tplc="A6FC8418" w:tentative="1">
      <w:start w:val="1"/>
      <w:numFmt w:val="lowerLetter"/>
      <w:lvlText w:val="%5."/>
      <w:lvlJc w:val="left"/>
      <w:pPr>
        <w:ind w:left="3600" w:hanging="360"/>
      </w:pPr>
    </w:lvl>
    <w:lvl w:ilvl="5" w:tplc="FB98C0C0" w:tentative="1">
      <w:start w:val="1"/>
      <w:numFmt w:val="lowerRoman"/>
      <w:lvlText w:val="%6."/>
      <w:lvlJc w:val="right"/>
      <w:pPr>
        <w:ind w:left="4320" w:hanging="180"/>
      </w:pPr>
    </w:lvl>
    <w:lvl w:ilvl="6" w:tplc="19204CC6" w:tentative="1">
      <w:start w:val="1"/>
      <w:numFmt w:val="decimal"/>
      <w:lvlText w:val="%7."/>
      <w:lvlJc w:val="left"/>
      <w:pPr>
        <w:ind w:left="5040" w:hanging="360"/>
      </w:pPr>
    </w:lvl>
    <w:lvl w:ilvl="7" w:tplc="DD128AF4" w:tentative="1">
      <w:start w:val="1"/>
      <w:numFmt w:val="lowerLetter"/>
      <w:lvlText w:val="%8."/>
      <w:lvlJc w:val="left"/>
      <w:pPr>
        <w:ind w:left="5760" w:hanging="360"/>
      </w:pPr>
    </w:lvl>
    <w:lvl w:ilvl="8" w:tplc="3EB64D0C" w:tentative="1">
      <w:start w:val="1"/>
      <w:numFmt w:val="lowerRoman"/>
      <w:lvlText w:val="%9."/>
      <w:lvlJc w:val="right"/>
      <w:pPr>
        <w:ind w:left="6480" w:hanging="180"/>
      </w:pPr>
    </w:lvl>
  </w:abstractNum>
  <w:abstractNum w:abstractNumId="35" w15:restartNumberingAfterBreak="0">
    <w:nsid w:val="65EC549E"/>
    <w:multiLevelType w:val="hybridMultilevel"/>
    <w:tmpl w:val="CCFC813C"/>
    <w:lvl w:ilvl="0" w:tplc="17D21290">
      <w:start w:val="1"/>
      <w:numFmt w:val="bullet"/>
      <w:lvlText w:val="-"/>
      <w:lvlJc w:val="left"/>
      <w:pPr>
        <w:tabs>
          <w:tab w:val="num" w:pos="720"/>
        </w:tabs>
        <w:ind w:left="720" w:hanging="360"/>
      </w:pPr>
      <w:rPr>
        <w:rFonts w:ascii="Times New Roman" w:hAnsi="Times New Roman" w:cs="Times New Roman" w:hint="default"/>
      </w:rPr>
    </w:lvl>
    <w:lvl w:ilvl="1" w:tplc="6972B91A">
      <w:start w:val="1"/>
      <w:numFmt w:val="bullet"/>
      <w:lvlText w:val="o"/>
      <w:lvlJc w:val="left"/>
      <w:pPr>
        <w:tabs>
          <w:tab w:val="num" w:pos="1440"/>
        </w:tabs>
        <w:ind w:left="1440" w:hanging="360"/>
      </w:pPr>
      <w:rPr>
        <w:rFonts w:ascii="Courier New" w:hAnsi="Courier New" w:hint="default"/>
      </w:rPr>
    </w:lvl>
    <w:lvl w:ilvl="2" w:tplc="91CCB264">
      <w:start w:val="1"/>
      <w:numFmt w:val="bullet"/>
      <w:lvlText w:val=""/>
      <w:lvlJc w:val="left"/>
      <w:pPr>
        <w:tabs>
          <w:tab w:val="num" w:pos="2160"/>
        </w:tabs>
        <w:ind w:left="2160" w:hanging="360"/>
      </w:pPr>
      <w:rPr>
        <w:rFonts w:ascii="Wingdings" w:hAnsi="Wingdings" w:hint="default"/>
      </w:rPr>
    </w:lvl>
    <w:lvl w:ilvl="3" w:tplc="13F29838">
      <w:start w:val="1"/>
      <w:numFmt w:val="bullet"/>
      <w:lvlText w:val=""/>
      <w:lvlJc w:val="left"/>
      <w:pPr>
        <w:tabs>
          <w:tab w:val="num" w:pos="2880"/>
        </w:tabs>
        <w:ind w:left="2880" w:hanging="360"/>
      </w:pPr>
      <w:rPr>
        <w:rFonts w:ascii="Symbol" w:hAnsi="Symbol" w:hint="default"/>
      </w:rPr>
    </w:lvl>
    <w:lvl w:ilvl="4" w:tplc="2E5E51CE" w:tentative="1">
      <w:start w:val="1"/>
      <w:numFmt w:val="bullet"/>
      <w:lvlText w:val="o"/>
      <w:lvlJc w:val="left"/>
      <w:pPr>
        <w:tabs>
          <w:tab w:val="num" w:pos="3600"/>
        </w:tabs>
        <w:ind w:left="3600" w:hanging="360"/>
      </w:pPr>
      <w:rPr>
        <w:rFonts w:ascii="Courier New" w:hAnsi="Courier New" w:hint="default"/>
      </w:rPr>
    </w:lvl>
    <w:lvl w:ilvl="5" w:tplc="E2C43580" w:tentative="1">
      <w:start w:val="1"/>
      <w:numFmt w:val="bullet"/>
      <w:lvlText w:val=""/>
      <w:lvlJc w:val="left"/>
      <w:pPr>
        <w:tabs>
          <w:tab w:val="num" w:pos="4320"/>
        </w:tabs>
        <w:ind w:left="4320" w:hanging="360"/>
      </w:pPr>
      <w:rPr>
        <w:rFonts w:ascii="Wingdings" w:hAnsi="Wingdings" w:hint="default"/>
      </w:rPr>
    </w:lvl>
    <w:lvl w:ilvl="6" w:tplc="E76CC9F8" w:tentative="1">
      <w:start w:val="1"/>
      <w:numFmt w:val="bullet"/>
      <w:lvlText w:val=""/>
      <w:lvlJc w:val="left"/>
      <w:pPr>
        <w:tabs>
          <w:tab w:val="num" w:pos="5040"/>
        </w:tabs>
        <w:ind w:left="5040" w:hanging="360"/>
      </w:pPr>
      <w:rPr>
        <w:rFonts w:ascii="Symbol" w:hAnsi="Symbol" w:hint="default"/>
      </w:rPr>
    </w:lvl>
    <w:lvl w:ilvl="7" w:tplc="CDFE0158" w:tentative="1">
      <w:start w:val="1"/>
      <w:numFmt w:val="bullet"/>
      <w:lvlText w:val="o"/>
      <w:lvlJc w:val="left"/>
      <w:pPr>
        <w:tabs>
          <w:tab w:val="num" w:pos="5760"/>
        </w:tabs>
        <w:ind w:left="5760" w:hanging="360"/>
      </w:pPr>
      <w:rPr>
        <w:rFonts w:ascii="Courier New" w:hAnsi="Courier New" w:hint="default"/>
      </w:rPr>
    </w:lvl>
    <w:lvl w:ilvl="8" w:tplc="CCDCA71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F21549"/>
    <w:multiLevelType w:val="hybridMultilevel"/>
    <w:tmpl w:val="9F02AA54"/>
    <w:lvl w:ilvl="0" w:tplc="29727A9C">
      <w:start w:val="1"/>
      <w:numFmt w:val="bullet"/>
      <w:lvlText w:val=""/>
      <w:lvlJc w:val="left"/>
      <w:pPr>
        <w:ind w:left="720" w:hanging="360"/>
      </w:pPr>
      <w:rPr>
        <w:rFonts w:ascii="Symbol" w:hAnsi="Symbol" w:hint="default"/>
      </w:rPr>
    </w:lvl>
    <w:lvl w:ilvl="1" w:tplc="44E8F74E" w:tentative="1">
      <w:start w:val="1"/>
      <w:numFmt w:val="bullet"/>
      <w:lvlText w:val="o"/>
      <w:lvlJc w:val="left"/>
      <w:pPr>
        <w:ind w:left="1440" w:hanging="360"/>
      </w:pPr>
      <w:rPr>
        <w:rFonts w:ascii="Courier New" w:hAnsi="Courier New" w:cs="Courier New" w:hint="default"/>
      </w:rPr>
    </w:lvl>
    <w:lvl w:ilvl="2" w:tplc="22AC914C" w:tentative="1">
      <w:start w:val="1"/>
      <w:numFmt w:val="bullet"/>
      <w:lvlText w:val=""/>
      <w:lvlJc w:val="left"/>
      <w:pPr>
        <w:ind w:left="2160" w:hanging="360"/>
      </w:pPr>
      <w:rPr>
        <w:rFonts w:ascii="Wingdings" w:hAnsi="Wingdings" w:hint="default"/>
      </w:rPr>
    </w:lvl>
    <w:lvl w:ilvl="3" w:tplc="93AA65A4" w:tentative="1">
      <w:start w:val="1"/>
      <w:numFmt w:val="bullet"/>
      <w:lvlText w:val=""/>
      <w:lvlJc w:val="left"/>
      <w:pPr>
        <w:ind w:left="2880" w:hanging="360"/>
      </w:pPr>
      <w:rPr>
        <w:rFonts w:ascii="Symbol" w:hAnsi="Symbol" w:hint="default"/>
      </w:rPr>
    </w:lvl>
    <w:lvl w:ilvl="4" w:tplc="9A448FB0" w:tentative="1">
      <w:start w:val="1"/>
      <w:numFmt w:val="bullet"/>
      <w:lvlText w:val="o"/>
      <w:lvlJc w:val="left"/>
      <w:pPr>
        <w:ind w:left="3600" w:hanging="360"/>
      </w:pPr>
      <w:rPr>
        <w:rFonts w:ascii="Courier New" w:hAnsi="Courier New" w:cs="Courier New" w:hint="default"/>
      </w:rPr>
    </w:lvl>
    <w:lvl w:ilvl="5" w:tplc="00447EDE" w:tentative="1">
      <w:start w:val="1"/>
      <w:numFmt w:val="bullet"/>
      <w:lvlText w:val=""/>
      <w:lvlJc w:val="left"/>
      <w:pPr>
        <w:ind w:left="4320" w:hanging="360"/>
      </w:pPr>
      <w:rPr>
        <w:rFonts w:ascii="Wingdings" w:hAnsi="Wingdings" w:hint="default"/>
      </w:rPr>
    </w:lvl>
    <w:lvl w:ilvl="6" w:tplc="7CBCDD76" w:tentative="1">
      <w:start w:val="1"/>
      <w:numFmt w:val="bullet"/>
      <w:lvlText w:val=""/>
      <w:lvlJc w:val="left"/>
      <w:pPr>
        <w:ind w:left="5040" w:hanging="360"/>
      </w:pPr>
      <w:rPr>
        <w:rFonts w:ascii="Symbol" w:hAnsi="Symbol" w:hint="default"/>
      </w:rPr>
    </w:lvl>
    <w:lvl w:ilvl="7" w:tplc="BC28005A" w:tentative="1">
      <w:start w:val="1"/>
      <w:numFmt w:val="bullet"/>
      <w:lvlText w:val="o"/>
      <w:lvlJc w:val="left"/>
      <w:pPr>
        <w:ind w:left="5760" w:hanging="360"/>
      </w:pPr>
      <w:rPr>
        <w:rFonts w:ascii="Courier New" w:hAnsi="Courier New" w:cs="Courier New" w:hint="default"/>
      </w:rPr>
    </w:lvl>
    <w:lvl w:ilvl="8" w:tplc="C60412A2" w:tentative="1">
      <w:start w:val="1"/>
      <w:numFmt w:val="bullet"/>
      <w:lvlText w:val=""/>
      <w:lvlJc w:val="left"/>
      <w:pPr>
        <w:ind w:left="6480" w:hanging="360"/>
      </w:pPr>
      <w:rPr>
        <w:rFonts w:ascii="Wingdings" w:hAnsi="Wingdings" w:hint="default"/>
      </w:rPr>
    </w:lvl>
  </w:abstractNum>
  <w:abstractNum w:abstractNumId="37" w15:restartNumberingAfterBreak="0">
    <w:nsid w:val="6E756067"/>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38" w15:restartNumberingAfterBreak="0">
    <w:nsid w:val="748A32FC"/>
    <w:multiLevelType w:val="multilevel"/>
    <w:tmpl w:val="0F847C42"/>
    <w:lvl w:ilvl="0">
      <w:start w:val="1"/>
      <w:numFmt w:val="decimal"/>
      <w:lvlText w:val="%1."/>
      <w:lvlJc w:val="left"/>
      <w:pPr>
        <w:ind w:left="720" w:hanging="360"/>
      </w:pPr>
      <w:rPr>
        <w:rFonts w:ascii="Arial" w:hAnsi="Arial" w:cs="Arial" w:hint="default"/>
        <w:b w:val="0"/>
        <w:sz w:val="22"/>
        <w:szCs w:val="22"/>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748E4BFC"/>
    <w:multiLevelType w:val="hybridMultilevel"/>
    <w:tmpl w:val="E6A290C0"/>
    <w:lvl w:ilvl="0" w:tplc="24647114">
      <w:start w:val="1"/>
      <w:numFmt w:val="decimal"/>
      <w:lvlText w:val="%1."/>
      <w:lvlJc w:val="left"/>
      <w:pPr>
        <w:ind w:left="360" w:hanging="360"/>
      </w:pPr>
    </w:lvl>
    <w:lvl w:ilvl="1" w:tplc="85162B96">
      <w:start w:val="1"/>
      <w:numFmt w:val="lowerLetter"/>
      <w:lvlText w:val="%2."/>
      <w:lvlJc w:val="left"/>
      <w:pPr>
        <w:ind w:left="1080" w:hanging="360"/>
      </w:pPr>
    </w:lvl>
    <w:lvl w:ilvl="2" w:tplc="75BA028A">
      <w:start w:val="1"/>
      <w:numFmt w:val="lowerRoman"/>
      <w:lvlText w:val="%3."/>
      <w:lvlJc w:val="right"/>
      <w:pPr>
        <w:ind w:left="1800" w:hanging="180"/>
      </w:pPr>
    </w:lvl>
    <w:lvl w:ilvl="3" w:tplc="AFBC4DC2">
      <w:start w:val="2"/>
      <w:numFmt w:val="decimal"/>
      <w:lvlText w:val="%4."/>
      <w:lvlJc w:val="left"/>
      <w:pPr>
        <w:ind w:left="2520" w:hanging="360"/>
      </w:pPr>
      <w:rPr>
        <w:i w:val="0"/>
      </w:rPr>
    </w:lvl>
    <w:lvl w:ilvl="4" w:tplc="7CB22DBA">
      <w:start w:val="1"/>
      <w:numFmt w:val="lowerLetter"/>
      <w:lvlText w:val="%5."/>
      <w:lvlJc w:val="left"/>
      <w:pPr>
        <w:ind w:left="3240" w:hanging="360"/>
      </w:pPr>
    </w:lvl>
    <w:lvl w:ilvl="5" w:tplc="9BEC500C">
      <w:start w:val="1"/>
      <w:numFmt w:val="lowerRoman"/>
      <w:lvlText w:val="%6."/>
      <w:lvlJc w:val="right"/>
      <w:pPr>
        <w:ind w:left="3960" w:hanging="180"/>
      </w:pPr>
    </w:lvl>
    <w:lvl w:ilvl="6" w:tplc="5AAA95A4">
      <w:start w:val="1"/>
      <w:numFmt w:val="decimal"/>
      <w:lvlText w:val="%7."/>
      <w:lvlJc w:val="left"/>
      <w:pPr>
        <w:ind w:left="4680" w:hanging="360"/>
      </w:pPr>
    </w:lvl>
    <w:lvl w:ilvl="7" w:tplc="4E5A36BA">
      <w:start w:val="1"/>
      <w:numFmt w:val="lowerLetter"/>
      <w:lvlText w:val="%8."/>
      <w:lvlJc w:val="left"/>
      <w:pPr>
        <w:ind w:left="5400" w:hanging="360"/>
      </w:pPr>
    </w:lvl>
    <w:lvl w:ilvl="8" w:tplc="E0442F00">
      <w:start w:val="1"/>
      <w:numFmt w:val="lowerRoman"/>
      <w:lvlText w:val="%9."/>
      <w:lvlJc w:val="right"/>
      <w:pPr>
        <w:ind w:left="6120" w:hanging="180"/>
      </w:pPr>
    </w:lvl>
  </w:abstractNum>
  <w:abstractNum w:abstractNumId="40" w15:restartNumberingAfterBreak="0">
    <w:nsid w:val="75F05481"/>
    <w:multiLevelType w:val="multilevel"/>
    <w:tmpl w:val="5394A6C4"/>
    <w:lvl w:ilvl="0">
      <w:start w:val="1"/>
      <w:numFmt w:val="decimal"/>
      <w:lvlText w:val="%1."/>
      <w:lvlJc w:val="left"/>
      <w:pPr>
        <w:tabs>
          <w:tab w:val="num" w:pos="454"/>
        </w:tabs>
        <w:ind w:left="454" w:hanging="454"/>
      </w:pPr>
      <w:rPr>
        <w:rFonts w:ascii="Arial" w:hAnsi="Arial" w:cs="Arial" w:hint="default"/>
        <w:sz w:val="22"/>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6AF7290"/>
    <w:multiLevelType w:val="hybridMultilevel"/>
    <w:tmpl w:val="A238B3BC"/>
    <w:lvl w:ilvl="0" w:tplc="49B2C786">
      <w:start w:val="1"/>
      <w:numFmt w:val="decimal"/>
      <w:lvlText w:val="%1."/>
      <w:lvlJc w:val="left"/>
      <w:pPr>
        <w:ind w:left="720" w:hanging="360"/>
      </w:pPr>
      <w:rPr>
        <w:rFonts w:hint="default"/>
      </w:rPr>
    </w:lvl>
    <w:lvl w:ilvl="1" w:tplc="0C5478E4" w:tentative="1">
      <w:start w:val="1"/>
      <w:numFmt w:val="lowerLetter"/>
      <w:lvlText w:val="%2."/>
      <w:lvlJc w:val="left"/>
      <w:pPr>
        <w:ind w:left="1440" w:hanging="360"/>
      </w:pPr>
    </w:lvl>
    <w:lvl w:ilvl="2" w:tplc="5CF8234E" w:tentative="1">
      <w:start w:val="1"/>
      <w:numFmt w:val="lowerRoman"/>
      <w:lvlText w:val="%3."/>
      <w:lvlJc w:val="right"/>
      <w:pPr>
        <w:ind w:left="2160" w:hanging="180"/>
      </w:pPr>
    </w:lvl>
    <w:lvl w:ilvl="3" w:tplc="D9844916" w:tentative="1">
      <w:start w:val="1"/>
      <w:numFmt w:val="decimal"/>
      <w:lvlText w:val="%4."/>
      <w:lvlJc w:val="left"/>
      <w:pPr>
        <w:ind w:left="2880" w:hanging="360"/>
      </w:pPr>
    </w:lvl>
    <w:lvl w:ilvl="4" w:tplc="1E64487E" w:tentative="1">
      <w:start w:val="1"/>
      <w:numFmt w:val="lowerLetter"/>
      <w:lvlText w:val="%5."/>
      <w:lvlJc w:val="left"/>
      <w:pPr>
        <w:ind w:left="3600" w:hanging="360"/>
      </w:pPr>
    </w:lvl>
    <w:lvl w:ilvl="5" w:tplc="6EF2B1AA" w:tentative="1">
      <w:start w:val="1"/>
      <w:numFmt w:val="lowerRoman"/>
      <w:lvlText w:val="%6."/>
      <w:lvlJc w:val="right"/>
      <w:pPr>
        <w:ind w:left="4320" w:hanging="180"/>
      </w:pPr>
    </w:lvl>
    <w:lvl w:ilvl="6" w:tplc="377C1CDE" w:tentative="1">
      <w:start w:val="1"/>
      <w:numFmt w:val="decimal"/>
      <w:lvlText w:val="%7."/>
      <w:lvlJc w:val="left"/>
      <w:pPr>
        <w:ind w:left="5040" w:hanging="360"/>
      </w:pPr>
    </w:lvl>
    <w:lvl w:ilvl="7" w:tplc="BD3C5E16" w:tentative="1">
      <w:start w:val="1"/>
      <w:numFmt w:val="lowerLetter"/>
      <w:lvlText w:val="%8."/>
      <w:lvlJc w:val="left"/>
      <w:pPr>
        <w:ind w:left="5760" w:hanging="360"/>
      </w:pPr>
    </w:lvl>
    <w:lvl w:ilvl="8" w:tplc="D1AEA8E6" w:tentative="1">
      <w:start w:val="1"/>
      <w:numFmt w:val="lowerRoman"/>
      <w:lvlText w:val="%9."/>
      <w:lvlJc w:val="right"/>
      <w:pPr>
        <w:ind w:left="6480" w:hanging="180"/>
      </w:pPr>
    </w:lvl>
  </w:abstractNum>
  <w:abstractNum w:abstractNumId="42" w15:restartNumberingAfterBreak="0">
    <w:nsid w:val="79C0025D"/>
    <w:multiLevelType w:val="hybridMultilevel"/>
    <w:tmpl w:val="BD145468"/>
    <w:lvl w:ilvl="0" w:tplc="EEDAA250">
      <w:start w:val="1"/>
      <w:numFmt w:val="decimal"/>
      <w:lvlText w:val="%1."/>
      <w:lvlJc w:val="left"/>
      <w:pPr>
        <w:ind w:left="720" w:hanging="360"/>
      </w:pPr>
    </w:lvl>
    <w:lvl w:ilvl="1" w:tplc="7D605E94" w:tentative="1">
      <w:start w:val="1"/>
      <w:numFmt w:val="lowerLetter"/>
      <w:lvlText w:val="%2."/>
      <w:lvlJc w:val="left"/>
      <w:pPr>
        <w:ind w:left="1440" w:hanging="360"/>
      </w:pPr>
    </w:lvl>
    <w:lvl w:ilvl="2" w:tplc="DB1A05AE" w:tentative="1">
      <w:start w:val="1"/>
      <w:numFmt w:val="lowerRoman"/>
      <w:lvlText w:val="%3."/>
      <w:lvlJc w:val="right"/>
      <w:pPr>
        <w:ind w:left="2160" w:hanging="180"/>
      </w:pPr>
    </w:lvl>
    <w:lvl w:ilvl="3" w:tplc="3A08A458" w:tentative="1">
      <w:start w:val="1"/>
      <w:numFmt w:val="decimal"/>
      <w:lvlText w:val="%4."/>
      <w:lvlJc w:val="left"/>
      <w:pPr>
        <w:ind w:left="2880" w:hanging="360"/>
      </w:pPr>
    </w:lvl>
    <w:lvl w:ilvl="4" w:tplc="78083AC4" w:tentative="1">
      <w:start w:val="1"/>
      <w:numFmt w:val="lowerLetter"/>
      <w:lvlText w:val="%5."/>
      <w:lvlJc w:val="left"/>
      <w:pPr>
        <w:ind w:left="3600" w:hanging="360"/>
      </w:pPr>
    </w:lvl>
    <w:lvl w:ilvl="5" w:tplc="F168D86A" w:tentative="1">
      <w:start w:val="1"/>
      <w:numFmt w:val="lowerRoman"/>
      <w:lvlText w:val="%6."/>
      <w:lvlJc w:val="right"/>
      <w:pPr>
        <w:ind w:left="4320" w:hanging="180"/>
      </w:pPr>
    </w:lvl>
    <w:lvl w:ilvl="6" w:tplc="F498EB72" w:tentative="1">
      <w:start w:val="1"/>
      <w:numFmt w:val="decimal"/>
      <w:lvlText w:val="%7."/>
      <w:lvlJc w:val="left"/>
      <w:pPr>
        <w:ind w:left="5040" w:hanging="360"/>
      </w:pPr>
    </w:lvl>
    <w:lvl w:ilvl="7" w:tplc="3CDAECC8" w:tentative="1">
      <w:start w:val="1"/>
      <w:numFmt w:val="lowerLetter"/>
      <w:lvlText w:val="%8."/>
      <w:lvlJc w:val="left"/>
      <w:pPr>
        <w:ind w:left="5760" w:hanging="360"/>
      </w:pPr>
    </w:lvl>
    <w:lvl w:ilvl="8" w:tplc="76201C50" w:tentative="1">
      <w:start w:val="1"/>
      <w:numFmt w:val="lowerRoman"/>
      <w:lvlText w:val="%9."/>
      <w:lvlJc w:val="right"/>
      <w:pPr>
        <w:ind w:left="6480" w:hanging="180"/>
      </w:pPr>
    </w:lvl>
  </w:abstractNum>
  <w:abstractNum w:abstractNumId="43" w15:restartNumberingAfterBreak="0">
    <w:nsid w:val="79E63C1E"/>
    <w:multiLevelType w:val="hybridMultilevel"/>
    <w:tmpl w:val="9752C708"/>
    <w:lvl w:ilvl="0" w:tplc="782A594A">
      <w:start w:val="1"/>
      <w:numFmt w:val="lowerLetter"/>
      <w:lvlText w:val="%1)"/>
      <w:lvlJc w:val="left"/>
      <w:pPr>
        <w:ind w:left="720" w:hanging="360"/>
      </w:pPr>
      <w:rPr>
        <w:rFonts w:hint="default"/>
      </w:rPr>
    </w:lvl>
    <w:lvl w:ilvl="1" w:tplc="C6506C08">
      <w:start w:val="1"/>
      <w:numFmt w:val="decimal"/>
      <w:lvlText w:val="%2."/>
      <w:lvlJc w:val="left"/>
      <w:pPr>
        <w:ind w:left="1650" w:hanging="570"/>
      </w:pPr>
      <w:rPr>
        <w:rFonts w:hint="default"/>
      </w:rPr>
    </w:lvl>
    <w:lvl w:ilvl="2" w:tplc="D8D271E4" w:tentative="1">
      <w:start w:val="1"/>
      <w:numFmt w:val="lowerRoman"/>
      <w:lvlText w:val="%3."/>
      <w:lvlJc w:val="right"/>
      <w:pPr>
        <w:ind w:left="2160" w:hanging="180"/>
      </w:pPr>
    </w:lvl>
    <w:lvl w:ilvl="3" w:tplc="9366462A" w:tentative="1">
      <w:start w:val="1"/>
      <w:numFmt w:val="decimal"/>
      <w:lvlText w:val="%4."/>
      <w:lvlJc w:val="left"/>
      <w:pPr>
        <w:ind w:left="2880" w:hanging="360"/>
      </w:pPr>
    </w:lvl>
    <w:lvl w:ilvl="4" w:tplc="1BD2A24E" w:tentative="1">
      <w:start w:val="1"/>
      <w:numFmt w:val="lowerLetter"/>
      <w:lvlText w:val="%5."/>
      <w:lvlJc w:val="left"/>
      <w:pPr>
        <w:ind w:left="3600" w:hanging="360"/>
      </w:pPr>
    </w:lvl>
    <w:lvl w:ilvl="5" w:tplc="04F443D8" w:tentative="1">
      <w:start w:val="1"/>
      <w:numFmt w:val="lowerRoman"/>
      <w:lvlText w:val="%6."/>
      <w:lvlJc w:val="right"/>
      <w:pPr>
        <w:ind w:left="4320" w:hanging="180"/>
      </w:pPr>
    </w:lvl>
    <w:lvl w:ilvl="6" w:tplc="32DA2622" w:tentative="1">
      <w:start w:val="1"/>
      <w:numFmt w:val="decimal"/>
      <w:lvlText w:val="%7."/>
      <w:lvlJc w:val="left"/>
      <w:pPr>
        <w:ind w:left="5040" w:hanging="360"/>
      </w:pPr>
    </w:lvl>
    <w:lvl w:ilvl="7" w:tplc="38AA3C5A" w:tentative="1">
      <w:start w:val="1"/>
      <w:numFmt w:val="lowerLetter"/>
      <w:lvlText w:val="%8."/>
      <w:lvlJc w:val="left"/>
      <w:pPr>
        <w:ind w:left="5760" w:hanging="360"/>
      </w:pPr>
    </w:lvl>
    <w:lvl w:ilvl="8" w:tplc="CA942196" w:tentative="1">
      <w:start w:val="1"/>
      <w:numFmt w:val="lowerRoman"/>
      <w:lvlText w:val="%9."/>
      <w:lvlJc w:val="right"/>
      <w:pPr>
        <w:ind w:left="6480" w:hanging="180"/>
      </w:pPr>
    </w:lvl>
  </w:abstractNum>
  <w:abstractNum w:abstractNumId="44" w15:restartNumberingAfterBreak="0">
    <w:nsid w:val="7A7071B2"/>
    <w:multiLevelType w:val="hybridMultilevel"/>
    <w:tmpl w:val="074C3402"/>
    <w:lvl w:ilvl="0" w:tplc="F3246286">
      <w:start w:val="3"/>
      <w:numFmt w:val="bullet"/>
      <w:lvlText w:val=""/>
      <w:lvlJc w:val="left"/>
      <w:pPr>
        <w:ind w:left="1440" w:hanging="360"/>
      </w:pPr>
      <w:rPr>
        <w:rFonts w:ascii="Symbol" w:hAnsi="Symbol" w:hint="default"/>
        <w:b w:val="0"/>
        <w:i w:val="0"/>
        <w:strike w:val="0"/>
        <w:dstrike w:val="0"/>
        <w:color w:val="auto"/>
        <w:sz w:val="20"/>
        <w:szCs w:val="20"/>
        <w:u w:val="none"/>
        <w:effect w:val="none"/>
      </w:rPr>
    </w:lvl>
    <w:lvl w:ilvl="1" w:tplc="4E6AC1E6" w:tentative="1">
      <w:start w:val="1"/>
      <w:numFmt w:val="bullet"/>
      <w:lvlText w:val="o"/>
      <w:lvlJc w:val="left"/>
      <w:pPr>
        <w:ind w:left="2160" w:hanging="360"/>
      </w:pPr>
      <w:rPr>
        <w:rFonts w:ascii="Courier New" w:hAnsi="Courier New" w:cs="Courier New" w:hint="default"/>
      </w:rPr>
    </w:lvl>
    <w:lvl w:ilvl="2" w:tplc="4210CCD0" w:tentative="1">
      <w:start w:val="1"/>
      <w:numFmt w:val="bullet"/>
      <w:lvlText w:val=""/>
      <w:lvlJc w:val="left"/>
      <w:pPr>
        <w:ind w:left="2880" w:hanging="360"/>
      </w:pPr>
      <w:rPr>
        <w:rFonts w:ascii="Wingdings" w:hAnsi="Wingdings" w:hint="default"/>
      </w:rPr>
    </w:lvl>
    <w:lvl w:ilvl="3" w:tplc="CB8EBC88" w:tentative="1">
      <w:start w:val="1"/>
      <w:numFmt w:val="bullet"/>
      <w:lvlText w:val=""/>
      <w:lvlJc w:val="left"/>
      <w:pPr>
        <w:ind w:left="3600" w:hanging="360"/>
      </w:pPr>
      <w:rPr>
        <w:rFonts w:ascii="Symbol" w:hAnsi="Symbol" w:hint="default"/>
      </w:rPr>
    </w:lvl>
    <w:lvl w:ilvl="4" w:tplc="351A9364" w:tentative="1">
      <w:start w:val="1"/>
      <w:numFmt w:val="bullet"/>
      <w:lvlText w:val="o"/>
      <w:lvlJc w:val="left"/>
      <w:pPr>
        <w:ind w:left="4320" w:hanging="360"/>
      </w:pPr>
      <w:rPr>
        <w:rFonts w:ascii="Courier New" w:hAnsi="Courier New" w:cs="Courier New" w:hint="default"/>
      </w:rPr>
    </w:lvl>
    <w:lvl w:ilvl="5" w:tplc="FFC26DE6" w:tentative="1">
      <w:start w:val="1"/>
      <w:numFmt w:val="bullet"/>
      <w:lvlText w:val=""/>
      <w:lvlJc w:val="left"/>
      <w:pPr>
        <w:ind w:left="5040" w:hanging="360"/>
      </w:pPr>
      <w:rPr>
        <w:rFonts w:ascii="Wingdings" w:hAnsi="Wingdings" w:hint="default"/>
      </w:rPr>
    </w:lvl>
    <w:lvl w:ilvl="6" w:tplc="7444CEA8" w:tentative="1">
      <w:start w:val="1"/>
      <w:numFmt w:val="bullet"/>
      <w:lvlText w:val=""/>
      <w:lvlJc w:val="left"/>
      <w:pPr>
        <w:ind w:left="5760" w:hanging="360"/>
      </w:pPr>
      <w:rPr>
        <w:rFonts w:ascii="Symbol" w:hAnsi="Symbol" w:hint="default"/>
      </w:rPr>
    </w:lvl>
    <w:lvl w:ilvl="7" w:tplc="972AC42A" w:tentative="1">
      <w:start w:val="1"/>
      <w:numFmt w:val="bullet"/>
      <w:lvlText w:val="o"/>
      <w:lvlJc w:val="left"/>
      <w:pPr>
        <w:ind w:left="6480" w:hanging="360"/>
      </w:pPr>
      <w:rPr>
        <w:rFonts w:ascii="Courier New" w:hAnsi="Courier New" w:cs="Courier New" w:hint="default"/>
      </w:rPr>
    </w:lvl>
    <w:lvl w:ilvl="8" w:tplc="24729460" w:tentative="1">
      <w:start w:val="1"/>
      <w:numFmt w:val="bullet"/>
      <w:lvlText w:val=""/>
      <w:lvlJc w:val="left"/>
      <w:pPr>
        <w:ind w:left="7200" w:hanging="360"/>
      </w:pPr>
      <w:rPr>
        <w:rFonts w:ascii="Wingdings" w:hAnsi="Wingdings" w:hint="default"/>
      </w:rPr>
    </w:lvl>
  </w:abstractNum>
  <w:abstractNum w:abstractNumId="45"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6" w15:restartNumberingAfterBreak="0">
    <w:nsid w:val="7B87352D"/>
    <w:multiLevelType w:val="hybridMultilevel"/>
    <w:tmpl w:val="B0786958"/>
    <w:lvl w:ilvl="0" w:tplc="577C965A">
      <w:start w:val="1"/>
      <w:numFmt w:val="decimal"/>
      <w:lvlText w:val="%1."/>
      <w:lvlJc w:val="left"/>
      <w:pPr>
        <w:tabs>
          <w:tab w:val="num" w:pos="720"/>
        </w:tabs>
        <w:ind w:left="720" w:hanging="360"/>
      </w:pPr>
      <w:rPr>
        <w:rFonts w:ascii="Arial" w:hAnsi="Arial" w:cs="Arial" w:hint="default"/>
        <w:b w:val="0"/>
        <w:sz w:val="22"/>
        <w:szCs w:val="22"/>
      </w:rPr>
    </w:lvl>
    <w:lvl w:ilvl="1" w:tplc="A1E44B72">
      <w:start w:val="1"/>
      <w:numFmt w:val="lowerLetter"/>
      <w:lvlText w:val="%2."/>
      <w:lvlJc w:val="left"/>
      <w:pPr>
        <w:tabs>
          <w:tab w:val="num" w:pos="1440"/>
        </w:tabs>
        <w:ind w:left="1440" w:hanging="360"/>
      </w:pPr>
    </w:lvl>
    <w:lvl w:ilvl="2" w:tplc="D874785C" w:tentative="1">
      <w:start w:val="1"/>
      <w:numFmt w:val="lowerRoman"/>
      <w:lvlText w:val="%3."/>
      <w:lvlJc w:val="right"/>
      <w:pPr>
        <w:tabs>
          <w:tab w:val="num" w:pos="2160"/>
        </w:tabs>
        <w:ind w:left="2160" w:hanging="180"/>
      </w:pPr>
    </w:lvl>
    <w:lvl w:ilvl="3" w:tplc="D9FC1D8C" w:tentative="1">
      <w:start w:val="1"/>
      <w:numFmt w:val="decimal"/>
      <w:lvlText w:val="%4."/>
      <w:lvlJc w:val="left"/>
      <w:pPr>
        <w:tabs>
          <w:tab w:val="num" w:pos="2880"/>
        </w:tabs>
        <w:ind w:left="2880" w:hanging="360"/>
      </w:pPr>
    </w:lvl>
    <w:lvl w:ilvl="4" w:tplc="E3D4CFA6" w:tentative="1">
      <w:start w:val="1"/>
      <w:numFmt w:val="lowerLetter"/>
      <w:lvlText w:val="%5."/>
      <w:lvlJc w:val="left"/>
      <w:pPr>
        <w:tabs>
          <w:tab w:val="num" w:pos="3600"/>
        </w:tabs>
        <w:ind w:left="3600" w:hanging="360"/>
      </w:pPr>
    </w:lvl>
    <w:lvl w:ilvl="5" w:tplc="B4CC626C" w:tentative="1">
      <w:start w:val="1"/>
      <w:numFmt w:val="lowerRoman"/>
      <w:lvlText w:val="%6."/>
      <w:lvlJc w:val="right"/>
      <w:pPr>
        <w:tabs>
          <w:tab w:val="num" w:pos="4320"/>
        </w:tabs>
        <w:ind w:left="4320" w:hanging="180"/>
      </w:pPr>
    </w:lvl>
    <w:lvl w:ilvl="6" w:tplc="4170EDD0" w:tentative="1">
      <w:start w:val="1"/>
      <w:numFmt w:val="decimal"/>
      <w:lvlText w:val="%7."/>
      <w:lvlJc w:val="left"/>
      <w:pPr>
        <w:tabs>
          <w:tab w:val="num" w:pos="5040"/>
        </w:tabs>
        <w:ind w:left="5040" w:hanging="360"/>
      </w:pPr>
    </w:lvl>
    <w:lvl w:ilvl="7" w:tplc="0A386562" w:tentative="1">
      <w:start w:val="1"/>
      <w:numFmt w:val="lowerLetter"/>
      <w:lvlText w:val="%8."/>
      <w:lvlJc w:val="left"/>
      <w:pPr>
        <w:tabs>
          <w:tab w:val="num" w:pos="5760"/>
        </w:tabs>
        <w:ind w:left="5760" w:hanging="360"/>
      </w:pPr>
    </w:lvl>
    <w:lvl w:ilvl="8" w:tplc="E5941160" w:tentative="1">
      <w:start w:val="1"/>
      <w:numFmt w:val="lowerRoman"/>
      <w:lvlText w:val="%9."/>
      <w:lvlJc w:val="right"/>
      <w:pPr>
        <w:tabs>
          <w:tab w:val="num" w:pos="6480"/>
        </w:tabs>
        <w:ind w:left="6480" w:hanging="180"/>
      </w:pPr>
    </w:lvl>
  </w:abstractNum>
  <w:abstractNum w:abstractNumId="47" w15:restartNumberingAfterBreak="0">
    <w:nsid w:val="7C715163"/>
    <w:multiLevelType w:val="hybridMultilevel"/>
    <w:tmpl w:val="C10ECA12"/>
    <w:lvl w:ilvl="0" w:tplc="FCACEB02">
      <w:start w:val="1"/>
      <w:numFmt w:val="decimal"/>
      <w:lvlText w:val="%1."/>
      <w:lvlJc w:val="left"/>
      <w:pPr>
        <w:tabs>
          <w:tab w:val="num" w:pos="360"/>
        </w:tabs>
        <w:ind w:left="360" w:hanging="360"/>
      </w:pPr>
    </w:lvl>
    <w:lvl w:ilvl="1" w:tplc="559CB982">
      <w:start w:val="1"/>
      <w:numFmt w:val="lowerLetter"/>
      <w:lvlText w:val="%2."/>
      <w:lvlJc w:val="left"/>
      <w:pPr>
        <w:tabs>
          <w:tab w:val="num" w:pos="1080"/>
        </w:tabs>
        <w:ind w:left="1080" w:hanging="360"/>
      </w:pPr>
    </w:lvl>
    <w:lvl w:ilvl="2" w:tplc="3D4E5312">
      <w:start w:val="1"/>
      <w:numFmt w:val="lowerLetter"/>
      <w:lvlText w:val="%3)"/>
      <w:lvlJc w:val="left"/>
      <w:pPr>
        <w:ind w:left="2190" w:hanging="570"/>
      </w:pPr>
    </w:lvl>
    <w:lvl w:ilvl="3" w:tplc="59544906">
      <w:start w:val="1"/>
      <w:numFmt w:val="decimal"/>
      <w:lvlText w:val="%4."/>
      <w:lvlJc w:val="left"/>
      <w:pPr>
        <w:tabs>
          <w:tab w:val="num" w:pos="2520"/>
        </w:tabs>
        <w:ind w:left="2520" w:hanging="360"/>
      </w:pPr>
    </w:lvl>
    <w:lvl w:ilvl="4" w:tplc="0236422C">
      <w:start w:val="1"/>
      <w:numFmt w:val="lowerLetter"/>
      <w:lvlText w:val="%5."/>
      <w:lvlJc w:val="left"/>
      <w:pPr>
        <w:tabs>
          <w:tab w:val="num" w:pos="3240"/>
        </w:tabs>
        <w:ind w:left="3240" w:hanging="360"/>
      </w:pPr>
    </w:lvl>
    <w:lvl w:ilvl="5" w:tplc="018CAE6E">
      <w:start w:val="1"/>
      <w:numFmt w:val="lowerRoman"/>
      <w:lvlText w:val="%6."/>
      <w:lvlJc w:val="right"/>
      <w:pPr>
        <w:tabs>
          <w:tab w:val="num" w:pos="3960"/>
        </w:tabs>
        <w:ind w:left="3960" w:hanging="180"/>
      </w:pPr>
    </w:lvl>
    <w:lvl w:ilvl="6" w:tplc="29CAAA24">
      <w:start w:val="1"/>
      <w:numFmt w:val="decimal"/>
      <w:lvlText w:val="%7."/>
      <w:lvlJc w:val="left"/>
      <w:pPr>
        <w:tabs>
          <w:tab w:val="num" w:pos="4680"/>
        </w:tabs>
        <w:ind w:left="4680" w:hanging="360"/>
      </w:pPr>
    </w:lvl>
    <w:lvl w:ilvl="7" w:tplc="DAF6C9C2">
      <w:start w:val="1"/>
      <w:numFmt w:val="lowerLetter"/>
      <w:lvlText w:val="%8."/>
      <w:lvlJc w:val="left"/>
      <w:pPr>
        <w:tabs>
          <w:tab w:val="num" w:pos="5400"/>
        </w:tabs>
        <w:ind w:left="5400" w:hanging="360"/>
      </w:pPr>
    </w:lvl>
    <w:lvl w:ilvl="8" w:tplc="8FBA6658">
      <w:start w:val="1"/>
      <w:numFmt w:val="lowerRoman"/>
      <w:lvlText w:val="%9."/>
      <w:lvlJc w:val="right"/>
      <w:pPr>
        <w:tabs>
          <w:tab w:val="num" w:pos="6120"/>
        </w:tabs>
        <w:ind w:left="6120" w:hanging="180"/>
      </w:pPr>
    </w:lvl>
  </w:abstractNum>
  <w:abstractNum w:abstractNumId="48" w15:restartNumberingAfterBreak="0">
    <w:nsid w:val="7EBF4507"/>
    <w:multiLevelType w:val="hybridMultilevel"/>
    <w:tmpl w:val="BF7EBC12"/>
    <w:lvl w:ilvl="0" w:tplc="1AD263DC">
      <w:start w:val="20"/>
      <w:numFmt w:val="decimal"/>
      <w:lvlText w:val="%1."/>
      <w:lvlJc w:val="left"/>
      <w:pPr>
        <w:ind w:left="900" w:hanging="540"/>
      </w:pPr>
      <w:rPr>
        <w:rFonts w:hint="default"/>
      </w:rPr>
    </w:lvl>
    <w:lvl w:ilvl="1" w:tplc="4B3EEA64" w:tentative="1">
      <w:start w:val="1"/>
      <w:numFmt w:val="lowerLetter"/>
      <w:lvlText w:val="%2."/>
      <w:lvlJc w:val="left"/>
      <w:pPr>
        <w:ind w:left="1440" w:hanging="360"/>
      </w:pPr>
    </w:lvl>
    <w:lvl w:ilvl="2" w:tplc="9100176C" w:tentative="1">
      <w:start w:val="1"/>
      <w:numFmt w:val="lowerRoman"/>
      <w:lvlText w:val="%3."/>
      <w:lvlJc w:val="right"/>
      <w:pPr>
        <w:ind w:left="2160" w:hanging="180"/>
      </w:pPr>
    </w:lvl>
    <w:lvl w:ilvl="3" w:tplc="0C7686C2" w:tentative="1">
      <w:start w:val="1"/>
      <w:numFmt w:val="decimal"/>
      <w:lvlText w:val="%4."/>
      <w:lvlJc w:val="left"/>
      <w:pPr>
        <w:ind w:left="2880" w:hanging="360"/>
      </w:pPr>
    </w:lvl>
    <w:lvl w:ilvl="4" w:tplc="2244126C" w:tentative="1">
      <w:start w:val="1"/>
      <w:numFmt w:val="lowerLetter"/>
      <w:lvlText w:val="%5."/>
      <w:lvlJc w:val="left"/>
      <w:pPr>
        <w:ind w:left="3600" w:hanging="360"/>
      </w:pPr>
    </w:lvl>
    <w:lvl w:ilvl="5" w:tplc="0CF220B6" w:tentative="1">
      <w:start w:val="1"/>
      <w:numFmt w:val="lowerRoman"/>
      <w:lvlText w:val="%6."/>
      <w:lvlJc w:val="right"/>
      <w:pPr>
        <w:ind w:left="4320" w:hanging="180"/>
      </w:pPr>
    </w:lvl>
    <w:lvl w:ilvl="6" w:tplc="454846CC" w:tentative="1">
      <w:start w:val="1"/>
      <w:numFmt w:val="decimal"/>
      <w:lvlText w:val="%7."/>
      <w:lvlJc w:val="left"/>
      <w:pPr>
        <w:ind w:left="5040" w:hanging="360"/>
      </w:pPr>
    </w:lvl>
    <w:lvl w:ilvl="7" w:tplc="58E485F2" w:tentative="1">
      <w:start w:val="1"/>
      <w:numFmt w:val="lowerLetter"/>
      <w:lvlText w:val="%8."/>
      <w:lvlJc w:val="left"/>
      <w:pPr>
        <w:ind w:left="5760" w:hanging="360"/>
      </w:pPr>
    </w:lvl>
    <w:lvl w:ilvl="8" w:tplc="F3D2560A" w:tentative="1">
      <w:start w:val="1"/>
      <w:numFmt w:val="lowerRoman"/>
      <w:lvlText w:val="%9."/>
      <w:lvlJc w:val="right"/>
      <w:pPr>
        <w:ind w:left="6480" w:hanging="180"/>
      </w:pPr>
    </w:lvl>
  </w:abstractNum>
  <w:num w:numId="1">
    <w:abstractNumId w:val="45"/>
  </w:num>
  <w:num w:numId="2">
    <w:abstractNumId w:val="40"/>
  </w:num>
  <w:num w:numId="3">
    <w:abstractNumId w:val="29"/>
  </w:num>
  <w:num w:numId="4">
    <w:abstractNumId w:val="46"/>
  </w:num>
  <w:num w:numId="5">
    <w:abstractNumId w:val="27"/>
  </w:num>
  <w:num w:numId="6">
    <w:abstractNumId w:val="35"/>
  </w:num>
  <w:num w:numId="7">
    <w:abstractNumId w:val="5"/>
  </w:num>
  <w:num w:numId="8">
    <w:abstractNumId w:val="3"/>
  </w:num>
  <w:num w:numId="9">
    <w:abstractNumId w:val="7"/>
  </w:num>
  <w:num w:numId="10">
    <w:abstractNumId w:val="9"/>
  </w:num>
  <w:num w:numId="11">
    <w:abstractNumId w:val="44"/>
  </w:num>
  <w:num w:numId="12">
    <w:abstractNumId w:val="28"/>
  </w:num>
  <w:num w:numId="13">
    <w:abstractNumId w:val="0"/>
  </w:num>
  <w:num w:numId="14">
    <w:abstractNumId w:val="38"/>
  </w:num>
  <w:num w:numId="15">
    <w:abstractNumId w:val="4"/>
  </w:num>
  <w:num w:numId="16">
    <w:abstractNumId w:val="16"/>
  </w:num>
  <w:num w:numId="17">
    <w:abstractNumId w:val="26"/>
  </w:num>
  <w:num w:numId="18">
    <w:abstractNumId w:val="41"/>
  </w:num>
  <w:num w:numId="19">
    <w:abstractNumId w:val="32"/>
  </w:num>
  <w:num w:numId="20">
    <w:abstractNumId w:val="12"/>
  </w:num>
  <w:num w:numId="21">
    <w:abstractNumId w:val="14"/>
  </w:num>
  <w:num w:numId="22">
    <w:abstractNumId w:val="42"/>
  </w:num>
  <w:num w:numId="23">
    <w:abstractNumId w:val="33"/>
  </w:num>
  <w:num w:numId="24">
    <w:abstractNumId w:val="30"/>
  </w:num>
  <w:num w:numId="25">
    <w:abstractNumId w:val="43"/>
  </w:num>
  <w:num w:numId="26">
    <w:abstractNumId w:val="37"/>
  </w:num>
  <w:num w:numId="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36"/>
  </w:num>
  <w:num w:numId="30">
    <w:abstractNumId w:val="39"/>
  </w:num>
  <w:num w:numId="31">
    <w:abstractNumId w:val="19"/>
  </w:num>
  <w:num w:numId="32">
    <w:abstractNumId w:val="18"/>
  </w:num>
  <w:num w:numId="33">
    <w:abstractNumId w:val="23"/>
  </w:num>
  <w:num w:numId="34">
    <w:abstractNumId w:val="34"/>
  </w:num>
  <w:num w:numId="35">
    <w:abstractNumId w:val="6"/>
  </w:num>
  <w:num w:numId="36">
    <w:abstractNumId w:val="13"/>
  </w:num>
  <w:num w:numId="37">
    <w:abstractNumId w:val="22"/>
  </w:num>
  <w:num w:numId="38">
    <w:abstractNumId w:val="10"/>
  </w:num>
  <w:num w:numId="39">
    <w:abstractNumId w:val="31"/>
  </w:num>
  <w:num w:numId="40">
    <w:abstractNumId w:val="2"/>
  </w:num>
  <w:num w:numId="41">
    <w:abstractNumId w:val="15"/>
  </w:num>
  <w:num w:numId="42">
    <w:abstractNumId w:val="25"/>
  </w:num>
  <w:num w:numId="43">
    <w:abstractNumId w:val="1"/>
  </w:num>
  <w:num w:numId="44">
    <w:abstractNumId w:val="21"/>
  </w:num>
  <w:num w:numId="45">
    <w:abstractNumId w:val="20"/>
  </w:num>
  <w:num w:numId="46">
    <w:abstractNumId w:val="48"/>
  </w:num>
  <w:num w:numId="47">
    <w:abstractNumId w:val="17"/>
  </w:num>
  <w:num w:numId="48">
    <w:abstractNumId w:val="11"/>
  </w:num>
  <w:num w:numId="49">
    <w:abstractNumId w:val="8"/>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ulik Paulina [2]">
    <w15:presenceInfo w15:providerId="None" w15:userId="Bulik Paul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B8C"/>
    <w:rsid w:val="00002E9C"/>
    <w:rsid w:val="0000608A"/>
    <w:rsid w:val="00006227"/>
    <w:rsid w:val="000069DD"/>
    <w:rsid w:val="00010169"/>
    <w:rsid w:val="00015988"/>
    <w:rsid w:val="00015EBF"/>
    <w:rsid w:val="0001739C"/>
    <w:rsid w:val="00020288"/>
    <w:rsid w:val="0002107A"/>
    <w:rsid w:val="0002601D"/>
    <w:rsid w:val="000261BD"/>
    <w:rsid w:val="00030726"/>
    <w:rsid w:val="00034AE1"/>
    <w:rsid w:val="00035950"/>
    <w:rsid w:val="00035EB4"/>
    <w:rsid w:val="000363DF"/>
    <w:rsid w:val="0003756D"/>
    <w:rsid w:val="0004137F"/>
    <w:rsid w:val="00042E57"/>
    <w:rsid w:val="00043522"/>
    <w:rsid w:val="000442A4"/>
    <w:rsid w:val="00045563"/>
    <w:rsid w:val="00052BF2"/>
    <w:rsid w:val="0005318E"/>
    <w:rsid w:val="00055351"/>
    <w:rsid w:val="00055682"/>
    <w:rsid w:val="00056BCA"/>
    <w:rsid w:val="0006080C"/>
    <w:rsid w:val="00062CD1"/>
    <w:rsid w:val="00064109"/>
    <w:rsid w:val="0006695D"/>
    <w:rsid w:val="00070C2C"/>
    <w:rsid w:val="00070C3E"/>
    <w:rsid w:val="000720DE"/>
    <w:rsid w:val="00072847"/>
    <w:rsid w:val="00073512"/>
    <w:rsid w:val="00077666"/>
    <w:rsid w:val="00077CF4"/>
    <w:rsid w:val="00080489"/>
    <w:rsid w:val="000810C8"/>
    <w:rsid w:val="000843F9"/>
    <w:rsid w:val="00085969"/>
    <w:rsid w:val="0008690E"/>
    <w:rsid w:val="00090123"/>
    <w:rsid w:val="00091215"/>
    <w:rsid w:val="00094279"/>
    <w:rsid w:val="000950C5"/>
    <w:rsid w:val="00097CD8"/>
    <w:rsid w:val="000A30DB"/>
    <w:rsid w:val="000A6831"/>
    <w:rsid w:val="000A736F"/>
    <w:rsid w:val="000B1B4D"/>
    <w:rsid w:val="000B283C"/>
    <w:rsid w:val="000B2C6D"/>
    <w:rsid w:val="000B38C6"/>
    <w:rsid w:val="000B3A93"/>
    <w:rsid w:val="000C1911"/>
    <w:rsid w:val="000C40BD"/>
    <w:rsid w:val="000C4BFE"/>
    <w:rsid w:val="000C5024"/>
    <w:rsid w:val="000C593C"/>
    <w:rsid w:val="000C607D"/>
    <w:rsid w:val="000D355D"/>
    <w:rsid w:val="000D40A5"/>
    <w:rsid w:val="000D51F5"/>
    <w:rsid w:val="000E2565"/>
    <w:rsid w:val="000E2F01"/>
    <w:rsid w:val="000E366F"/>
    <w:rsid w:val="000E39ED"/>
    <w:rsid w:val="000E3B34"/>
    <w:rsid w:val="000E747A"/>
    <w:rsid w:val="000F440D"/>
    <w:rsid w:val="00102D0A"/>
    <w:rsid w:val="001035B0"/>
    <w:rsid w:val="00103BD6"/>
    <w:rsid w:val="0010566D"/>
    <w:rsid w:val="00110CD9"/>
    <w:rsid w:val="00111DF1"/>
    <w:rsid w:val="001159B9"/>
    <w:rsid w:val="00115ACD"/>
    <w:rsid w:val="00121D10"/>
    <w:rsid w:val="001233DD"/>
    <w:rsid w:val="001239F8"/>
    <w:rsid w:val="00124738"/>
    <w:rsid w:val="00130FD4"/>
    <w:rsid w:val="00132F90"/>
    <w:rsid w:val="001334E0"/>
    <w:rsid w:val="00136DD0"/>
    <w:rsid w:val="00136EAE"/>
    <w:rsid w:val="00137ED3"/>
    <w:rsid w:val="00141E17"/>
    <w:rsid w:val="00144428"/>
    <w:rsid w:val="001459C6"/>
    <w:rsid w:val="0014669B"/>
    <w:rsid w:val="00153A87"/>
    <w:rsid w:val="00153DD9"/>
    <w:rsid w:val="001556B6"/>
    <w:rsid w:val="00163613"/>
    <w:rsid w:val="0016553F"/>
    <w:rsid w:val="001661E7"/>
    <w:rsid w:val="001676D5"/>
    <w:rsid w:val="00173061"/>
    <w:rsid w:val="001774E8"/>
    <w:rsid w:val="00177B91"/>
    <w:rsid w:val="00181B1F"/>
    <w:rsid w:val="00184B54"/>
    <w:rsid w:val="0019093B"/>
    <w:rsid w:val="00192D8E"/>
    <w:rsid w:val="001972CA"/>
    <w:rsid w:val="00197751"/>
    <w:rsid w:val="001A09E7"/>
    <w:rsid w:val="001A1DC4"/>
    <w:rsid w:val="001A3468"/>
    <w:rsid w:val="001A4AEC"/>
    <w:rsid w:val="001B0905"/>
    <w:rsid w:val="001B2C38"/>
    <w:rsid w:val="001B3787"/>
    <w:rsid w:val="001B4D01"/>
    <w:rsid w:val="001C0B57"/>
    <w:rsid w:val="001C1671"/>
    <w:rsid w:val="001C475E"/>
    <w:rsid w:val="001C7DD5"/>
    <w:rsid w:val="001D1CB1"/>
    <w:rsid w:val="001D20BA"/>
    <w:rsid w:val="001D25EC"/>
    <w:rsid w:val="001D2D84"/>
    <w:rsid w:val="001D4588"/>
    <w:rsid w:val="001D5B7B"/>
    <w:rsid w:val="001D5F50"/>
    <w:rsid w:val="001E002B"/>
    <w:rsid w:val="001E0DE5"/>
    <w:rsid w:val="001E7AFA"/>
    <w:rsid w:val="001F34FA"/>
    <w:rsid w:val="00201CFB"/>
    <w:rsid w:val="00201E6D"/>
    <w:rsid w:val="002054A2"/>
    <w:rsid w:val="0020612D"/>
    <w:rsid w:val="00206550"/>
    <w:rsid w:val="002117F2"/>
    <w:rsid w:val="00213189"/>
    <w:rsid w:val="002171E7"/>
    <w:rsid w:val="00217964"/>
    <w:rsid w:val="0022255B"/>
    <w:rsid w:val="0022500E"/>
    <w:rsid w:val="002259D7"/>
    <w:rsid w:val="0022741A"/>
    <w:rsid w:val="002314EF"/>
    <w:rsid w:val="00232F77"/>
    <w:rsid w:val="002356D8"/>
    <w:rsid w:val="00235C7A"/>
    <w:rsid w:val="00236152"/>
    <w:rsid w:val="00240701"/>
    <w:rsid w:val="00243A77"/>
    <w:rsid w:val="00244F41"/>
    <w:rsid w:val="00251619"/>
    <w:rsid w:val="002518C7"/>
    <w:rsid w:val="002538CA"/>
    <w:rsid w:val="00255840"/>
    <w:rsid w:val="00255893"/>
    <w:rsid w:val="00260A22"/>
    <w:rsid w:val="00261D98"/>
    <w:rsid w:val="00270F87"/>
    <w:rsid w:val="0027214E"/>
    <w:rsid w:val="0027686E"/>
    <w:rsid w:val="0027713F"/>
    <w:rsid w:val="0027716C"/>
    <w:rsid w:val="00283E52"/>
    <w:rsid w:val="00283FBD"/>
    <w:rsid w:val="00284125"/>
    <w:rsid w:val="002842E0"/>
    <w:rsid w:val="002847B1"/>
    <w:rsid w:val="00285618"/>
    <w:rsid w:val="00285D9E"/>
    <w:rsid w:val="0029196F"/>
    <w:rsid w:val="002921A1"/>
    <w:rsid w:val="0029507B"/>
    <w:rsid w:val="002A0D90"/>
    <w:rsid w:val="002A4214"/>
    <w:rsid w:val="002A5ACF"/>
    <w:rsid w:val="002B353B"/>
    <w:rsid w:val="002B76F8"/>
    <w:rsid w:val="002C0921"/>
    <w:rsid w:val="002C0F99"/>
    <w:rsid w:val="002C129A"/>
    <w:rsid w:val="002C1591"/>
    <w:rsid w:val="002C34FE"/>
    <w:rsid w:val="002D4291"/>
    <w:rsid w:val="002D495E"/>
    <w:rsid w:val="002D5D02"/>
    <w:rsid w:val="002D7058"/>
    <w:rsid w:val="002E3EE1"/>
    <w:rsid w:val="002E4EE5"/>
    <w:rsid w:val="002E519C"/>
    <w:rsid w:val="002E54B4"/>
    <w:rsid w:val="002E5788"/>
    <w:rsid w:val="002F05DA"/>
    <w:rsid w:val="002F594E"/>
    <w:rsid w:val="002F5E1D"/>
    <w:rsid w:val="002F61B6"/>
    <w:rsid w:val="002F7961"/>
    <w:rsid w:val="003013FE"/>
    <w:rsid w:val="0030189E"/>
    <w:rsid w:val="003066C8"/>
    <w:rsid w:val="00307AED"/>
    <w:rsid w:val="00310291"/>
    <w:rsid w:val="00310AC0"/>
    <w:rsid w:val="00311C97"/>
    <w:rsid w:val="0032022B"/>
    <w:rsid w:val="00320C46"/>
    <w:rsid w:val="00323BF2"/>
    <w:rsid w:val="00327913"/>
    <w:rsid w:val="00327E81"/>
    <w:rsid w:val="003302B8"/>
    <w:rsid w:val="003307A1"/>
    <w:rsid w:val="00331CD7"/>
    <w:rsid w:val="003331EB"/>
    <w:rsid w:val="0033609F"/>
    <w:rsid w:val="00337DC8"/>
    <w:rsid w:val="00340317"/>
    <w:rsid w:val="00341763"/>
    <w:rsid w:val="0034671E"/>
    <w:rsid w:val="003515AF"/>
    <w:rsid w:val="003521ED"/>
    <w:rsid w:val="00352C29"/>
    <w:rsid w:val="0035429E"/>
    <w:rsid w:val="0035574B"/>
    <w:rsid w:val="00366DA5"/>
    <w:rsid w:val="00367090"/>
    <w:rsid w:val="00367C56"/>
    <w:rsid w:val="00372515"/>
    <w:rsid w:val="003729B1"/>
    <w:rsid w:val="00380B13"/>
    <w:rsid w:val="0038304C"/>
    <w:rsid w:val="00383606"/>
    <w:rsid w:val="0038449B"/>
    <w:rsid w:val="00385BF9"/>
    <w:rsid w:val="00386EC2"/>
    <w:rsid w:val="00386F96"/>
    <w:rsid w:val="00396183"/>
    <w:rsid w:val="00396D3D"/>
    <w:rsid w:val="00397F22"/>
    <w:rsid w:val="003A0090"/>
    <w:rsid w:val="003A359E"/>
    <w:rsid w:val="003A7E5C"/>
    <w:rsid w:val="003B25CB"/>
    <w:rsid w:val="003B37E8"/>
    <w:rsid w:val="003B72A0"/>
    <w:rsid w:val="003B782D"/>
    <w:rsid w:val="003B7A65"/>
    <w:rsid w:val="003C34F4"/>
    <w:rsid w:val="003C43CD"/>
    <w:rsid w:val="003C4F43"/>
    <w:rsid w:val="003C51D4"/>
    <w:rsid w:val="003C5EB6"/>
    <w:rsid w:val="003C6AF1"/>
    <w:rsid w:val="003C7034"/>
    <w:rsid w:val="003D0FC9"/>
    <w:rsid w:val="003D298D"/>
    <w:rsid w:val="003D3A83"/>
    <w:rsid w:val="003D5008"/>
    <w:rsid w:val="003D58EA"/>
    <w:rsid w:val="003D5AA5"/>
    <w:rsid w:val="003D5EDE"/>
    <w:rsid w:val="003D7FDC"/>
    <w:rsid w:val="003E1991"/>
    <w:rsid w:val="003E2B61"/>
    <w:rsid w:val="003E613C"/>
    <w:rsid w:val="003E6C14"/>
    <w:rsid w:val="003F2AE6"/>
    <w:rsid w:val="003F5ACD"/>
    <w:rsid w:val="003F6B16"/>
    <w:rsid w:val="003F6BC5"/>
    <w:rsid w:val="00400824"/>
    <w:rsid w:val="004062BD"/>
    <w:rsid w:val="00410D0B"/>
    <w:rsid w:val="004125D7"/>
    <w:rsid w:val="00413BB0"/>
    <w:rsid w:val="004148D0"/>
    <w:rsid w:val="00414D74"/>
    <w:rsid w:val="00420218"/>
    <w:rsid w:val="00423C31"/>
    <w:rsid w:val="00424318"/>
    <w:rsid w:val="0042508A"/>
    <w:rsid w:val="004268C1"/>
    <w:rsid w:val="00426EB6"/>
    <w:rsid w:val="00426F6F"/>
    <w:rsid w:val="00430F97"/>
    <w:rsid w:val="004327B4"/>
    <w:rsid w:val="00434725"/>
    <w:rsid w:val="00443105"/>
    <w:rsid w:val="00443BBE"/>
    <w:rsid w:val="00447192"/>
    <w:rsid w:val="00450933"/>
    <w:rsid w:val="00455827"/>
    <w:rsid w:val="0045619A"/>
    <w:rsid w:val="0045773B"/>
    <w:rsid w:val="00457FE8"/>
    <w:rsid w:val="00460709"/>
    <w:rsid w:val="004607F6"/>
    <w:rsid w:val="00462037"/>
    <w:rsid w:val="004642FA"/>
    <w:rsid w:val="0047119F"/>
    <w:rsid w:val="00473419"/>
    <w:rsid w:val="00473EC6"/>
    <w:rsid w:val="004750A0"/>
    <w:rsid w:val="00475BDF"/>
    <w:rsid w:val="00480633"/>
    <w:rsid w:val="00482D51"/>
    <w:rsid w:val="00482FE2"/>
    <w:rsid w:val="00483052"/>
    <w:rsid w:val="0048546D"/>
    <w:rsid w:val="00486C85"/>
    <w:rsid w:val="00490AE3"/>
    <w:rsid w:val="00492420"/>
    <w:rsid w:val="004A27DD"/>
    <w:rsid w:val="004A4D28"/>
    <w:rsid w:val="004B1740"/>
    <w:rsid w:val="004B20C2"/>
    <w:rsid w:val="004B28AD"/>
    <w:rsid w:val="004B3260"/>
    <w:rsid w:val="004B53DA"/>
    <w:rsid w:val="004B6126"/>
    <w:rsid w:val="004B71FD"/>
    <w:rsid w:val="004C2775"/>
    <w:rsid w:val="004C3306"/>
    <w:rsid w:val="004C3364"/>
    <w:rsid w:val="004C4F66"/>
    <w:rsid w:val="004C5755"/>
    <w:rsid w:val="004C7798"/>
    <w:rsid w:val="004D0362"/>
    <w:rsid w:val="004D0907"/>
    <w:rsid w:val="004D115B"/>
    <w:rsid w:val="004E5E83"/>
    <w:rsid w:val="004F0630"/>
    <w:rsid w:val="004F0DDA"/>
    <w:rsid w:val="004F114A"/>
    <w:rsid w:val="004F31B2"/>
    <w:rsid w:val="004F5448"/>
    <w:rsid w:val="004F5934"/>
    <w:rsid w:val="004F62C2"/>
    <w:rsid w:val="004F70CF"/>
    <w:rsid w:val="00501030"/>
    <w:rsid w:val="005055AD"/>
    <w:rsid w:val="005064C3"/>
    <w:rsid w:val="00513FB9"/>
    <w:rsid w:val="00514B56"/>
    <w:rsid w:val="00517081"/>
    <w:rsid w:val="00517ACE"/>
    <w:rsid w:val="00521568"/>
    <w:rsid w:val="00521C33"/>
    <w:rsid w:val="00522E9C"/>
    <w:rsid w:val="00524D81"/>
    <w:rsid w:val="00531C87"/>
    <w:rsid w:val="00531D34"/>
    <w:rsid w:val="005323A7"/>
    <w:rsid w:val="005337A0"/>
    <w:rsid w:val="00536FFB"/>
    <w:rsid w:val="005374C2"/>
    <w:rsid w:val="00540E3F"/>
    <w:rsid w:val="0054109C"/>
    <w:rsid w:val="005417AB"/>
    <w:rsid w:val="00541867"/>
    <w:rsid w:val="00542081"/>
    <w:rsid w:val="00542946"/>
    <w:rsid w:val="00545A33"/>
    <w:rsid w:val="0055037F"/>
    <w:rsid w:val="00553CA8"/>
    <w:rsid w:val="00554CDB"/>
    <w:rsid w:val="00556FA6"/>
    <w:rsid w:val="00570FC1"/>
    <w:rsid w:val="0057231E"/>
    <w:rsid w:val="005724C3"/>
    <w:rsid w:val="00573A17"/>
    <w:rsid w:val="0057690D"/>
    <w:rsid w:val="0058227F"/>
    <w:rsid w:val="00582585"/>
    <w:rsid w:val="00585D7B"/>
    <w:rsid w:val="00590C86"/>
    <w:rsid w:val="00590FA9"/>
    <w:rsid w:val="00593913"/>
    <w:rsid w:val="005942C3"/>
    <w:rsid w:val="0059489C"/>
    <w:rsid w:val="005948B0"/>
    <w:rsid w:val="005973D5"/>
    <w:rsid w:val="00597B40"/>
    <w:rsid w:val="005A024E"/>
    <w:rsid w:val="005A0485"/>
    <w:rsid w:val="005A0549"/>
    <w:rsid w:val="005A0F22"/>
    <w:rsid w:val="005A160B"/>
    <w:rsid w:val="005A48C7"/>
    <w:rsid w:val="005A5C23"/>
    <w:rsid w:val="005A7E7A"/>
    <w:rsid w:val="005B0FCC"/>
    <w:rsid w:val="005B1188"/>
    <w:rsid w:val="005B4B33"/>
    <w:rsid w:val="005B6C3F"/>
    <w:rsid w:val="005B6D17"/>
    <w:rsid w:val="005B7652"/>
    <w:rsid w:val="005C25A2"/>
    <w:rsid w:val="005C2F58"/>
    <w:rsid w:val="005C5285"/>
    <w:rsid w:val="005C6C5F"/>
    <w:rsid w:val="005C76CF"/>
    <w:rsid w:val="005D068F"/>
    <w:rsid w:val="005D0A71"/>
    <w:rsid w:val="005D5E9A"/>
    <w:rsid w:val="005D6447"/>
    <w:rsid w:val="005E07DC"/>
    <w:rsid w:val="005E1F58"/>
    <w:rsid w:val="005E2831"/>
    <w:rsid w:val="005E693E"/>
    <w:rsid w:val="005F155D"/>
    <w:rsid w:val="005F15CE"/>
    <w:rsid w:val="005F162B"/>
    <w:rsid w:val="005F4F18"/>
    <w:rsid w:val="005F5529"/>
    <w:rsid w:val="005F7322"/>
    <w:rsid w:val="006003EE"/>
    <w:rsid w:val="00601CAC"/>
    <w:rsid w:val="00603ECA"/>
    <w:rsid w:val="006059A3"/>
    <w:rsid w:val="00607BFE"/>
    <w:rsid w:val="00610333"/>
    <w:rsid w:val="00611BD6"/>
    <w:rsid w:val="006122B3"/>
    <w:rsid w:val="00616E67"/>
    <w:rsid w:val="00621A85"/>
    <w:rsid w:val="006220F0"/>
    <w:rsid w:val="00624BB4"/>
    <w:rsid w:val="00627856"/>
    <w:rsid w:val="006328C8"/>
    <w:rsid w:val="00632E1B"/>
    <w:rsid w:val="006351BF"/>
    <w:rsid w:val="0063619F"/>
    <w:rsid w:val="00640F31"/>
    <w:rsid w:val="00642E00"/>
    <w:rsid w:val="006456AB"/>
    <w:rsid w:val="00647DB3"/>
    <w:rsid w:val="00651778"/>
    <w:rsid w:val="00652D41"/>
    <w:rsid w:val="006537F9"/>
    <w:rsid w:val="006549D6"/>
    <w:rsid w:val="00656CD0"/>
    <w:rsid w:val="00657AAF"/>
    <w:rsid w:val="00661D1C"/>
    <w:rsid w:val="00663195"/>
    <w:rsid w:val="00665B02"/>
    <w:rsid w:val="0066666D"/>
    <w:rsid w:val="00666AD3"/>
    <w:rsid w:val="00671F90"/>
    <w:rsid w:val="00672929"/>
    <w:rsid w:val="00675964"/>
    <w:rsid w:val="00681F81"/>
    <w:rsid w:val="0068270B"/>
    <w:rsid w:val="0068705F"/>
    <w:rsid w:val="0069075A"/>
    <w:rsid w:val="0069313E"/>
    <w:rsid w:val="0069480E"/>
    <w:rsid w:val="006A3F49"/>
    <w:rsid w:val="006A4EC3"/>
    <w:rsid w:val="006A62AC"/>
    <w:rsid w:val="006A7DBC"/>
    <w:rsid w:val="006B300E"/>
    <w:rsid w:val="006B33B2"/>
    <w:rsid w:val="006B3F77"/>
    <w:rsid w:val="006B473D"/>
    <w:rsid w:val="006B4DDB"/>
    <w:rsid w:val="006B6494"/>
    <w:rsid w:val="006B6ECF"/>
    <w:rsid w:val="006C1395"/>
    <w:rsid w:val="006C1E86"/>
    <w:rsid w:val="006C4DA8"/>
    <w:rsid w:val="006C6DDF"/>
    <w:rsid w:val="006C6EEC"/>
    <w:rsid w:val="006C7683"/>
    <w:rsid w:val="006C7D42"/>
    <w:rsid w:val="006D141B"/>
    <w:rsid w:val="006D2112"/>
    <w:rsid w:val="006D21CB"/>
    <w:rsid w:val="006D3E80"/>
    <w:rsid w:val="006D449A"/>
    <w:rsid w:val="006D6720"/>
    <w:rsid w:val="006E0CDD"/>
    <w:rsid w:val="006E0D4A"/>
    <w:rsid w:val="006E2D54"/>
    <w:rsid w:val="006E3434"/>
    <w:rsid w:val="006E5338"/>
    <w:rsid w:val="006F202B"/>
    <w:rsid w:val="006F3D08"/>
    <w:rsid w:val="006F55AA"/>
    <w:rsid w:val="00700EF3"/>
    <w:rsid w:val="00701C01"/>
    <w:rsid w:val="007046B3"/>
    <w:rsid w:val="007076F0"/>
    <w:rsid w:val="0070797D"/>
    <w:rsid w:val="00707FC0"/>
    <w:rsid w:val="00710B79"/>
    <w:rsid w:val="00713E37"/>
    <w:rsid w:val="00714C69"/>
    <w:rsid w:val="00715F63"/>
    <w:rsid w:val="00720A59"/>
    <w:rsid w:val="00720BBE"/>
    <w:rsid w:val="00720CBD"/>
    <w:rsid w:val="00721541"/>
    <w:rsid w:val="00724A5F"/>
    <w:rsid w:val="00727AEF"/>
    <w:rsid w:val="00737D3D"/>
    <w:rsid w:val="00740E78"/>
    <w:rsid w:val="0074174C"/>
    <w:rsid w:val="0074175A"/>
    <w:rsid w:val="00744AEF"/>
    <w:rsid w:val="00744CF8"/>
    <w:rsid w:val="0074525B"/>
    <w:rsid w:val="007453EE"/>
    <w:rsid w:val="00746445"/>
    <w:rsid w:val="00751473"/>
    <w:rsid w:val="007526B3"/>
    <w:rsid w:val="00753558"/>
    <w:rsid w:val="0075440E"/>
    <w:rsid w:val="00754860"/>
    <w:rsid w:val="00755C47"/>
    <w:rsid w:val="00756677"/>
    <w:rsid w:val="00757A84"/>
    <w:rsid w:val="0076220D"/>
    <w:rsid w:val="00762A41"/>
    <w:rsid w:val="00763D55"/>
    <w:rsid w:val="00767B50"/>
    <w:rsid w:val="00767DCF"/>
    <w:rsid w:val="00770F96"/>
    <w:rsid w:val="00775B8A"/>
    <w:rsid w:val="00782059"/>
    <w:rsid w:val="00782231"/>
    <w:rsid w:val="00782564"/>
    <w:rsid w:val="00783A12"/>
    <w:rsid w:val="00783B41"/>
    <w:rsid w:val="00791E47"/>
    <w:rsid w:val="007A5C4F"/>
    <w:rsid w:val="007A615B"/>
    <w:rsid w:val="007A7205"/>
    <w:rsid w:val="007B2691"/>
    <w:rsid w:val="007B3175"/>
    <w:rsid w:val="007B4FDA"/>
    <w:rsid w:val="007C10DA"/>
    <w:rsid w:val="007C165E"/>
    <w:rsid w:val="007C4B5D"/>
    <w:rsid w:val="007C5602"/>
    <w:rsid w:val="007C60B0"/>
    <w:rsid w:val="007C6EC1"/>
    <w:rsid w:val="007C779C"/>
    <w:rsid w:val="007D0A2F"/>
    <w:rsid w:val="007D2530"/>
    <w:rsid w:val="007D614F"/>
    <w:rsid w:val="007D70DB"/>
    <w:rsid w:val="007D775F"/>
    <w:rsid w:val="007E155E"/>
    <w:rsid w:val="007E29AB"/>
    <w:rsid w:val="007E2E8F"/>
    <w:rsid w:val="007E2F22"/>
    <w:rsid w:val="007E5F2E"/>
    <w:rsid w:val="007F0813"/>
    <w:rsid w:val="007F4282"/>
    <w:rsid w:val="007F7C00"/>
    <w:rsid w:val="007F7C25"/>
    <w:rsid w:val="00801E6F"/>
    <w:rsid w:val="008021A9"/>
    <w:rsid w:val="00802C3B"/>
    <w:rsid w:val="00804D83"/>
    <w:rsid w:val="00805614"/>
    <w:rsid w:val="00805E12"/>
    <w:rsid w:val="00805FF7"/>
    <w:rsid w:val="008078BF"/>
    <w:rsid w:val="00810177"/>
    <w:rsid w:val="00814A4A"/>
    <w:rsid w:val="0081516D"/>
    <w:rsid w:val="00817588"/>
    <w:rsid w:val="0081785C"/>
    <w:rsid w:val="00822D3F"/>
    <w:rsid w:val="008250C9"/>
    <w:rsid w:val="00832D41"/>
    <w:rsid w:val="00835862"/>
    <w:rsid w:val="00836B32"/>
    <w:rsid w:val="008404AF"/>
    <w:rsid w:val="00842524"/>
    <w:rsid w:val="008463C2"/>
    <w:rsid w:val="00847D84"/>
    <w:rsid w:val="00847DC3"/>
    <w:rsid w:val="00854F80"/>
    <w:rsid w:val="00855C95"/>
    <w:rsid w:val="0085616B"/>
    <w:rsid w:val="0085724D"/>
    <w:rsid w:val="00863E9A"/>
    <w:rsid w:val="00865142"/>
    <w:rsid w:val="0086E18A"/>
    <w:rsid w:val="00876834"/>
    <w:rsid w:val="00876D30"/>
    <w:rsid w:val="008802AD"/>
    <w:rsid w:val="00880849"/>
    <w:rsid w:val="0088253C"/>
    <w:rsid w:val="00891260"/>
    <w:rsid w:val="008918B9"/>
    <w:rsid w:val="0089213A"/>
    <w:rsid w:val="008A072E"/>
    <w:rsid w:val="008A0A22"/>
    <w:rsid w:val="008A3424"/>
    <w:rsid w:val="008A5E7D"/>
    <w:rsid w:val="008A624B"/>
    <w:rsid w:val="008B3C5F"/>
    <w:rsid w:val="008B57AB"/>
    <w:rsid w:val="008B707D"/>
    <w:rsid w:val="008C0514"/>
    <w:rsid w:val="008C0DDA"/>
    <w:rsid w:val="008D1109"/>
    <w:rsid w:val="008D34A2"/>
    <w:rsid w:val="008E0690"/>
    <w:rsid w:val="008E0AE0"/>
    <w:rsid w:val="008E2887"/>
    <w:rsid w:val="008E324E"/>
    <w:rsid w:val="008E4A2A"/>
    <w:rsid w:val="008E671F"/>
    <w:rsid w:val="008F12C1"/>
    <w:rsid w:val="008F1F8F"/>
    <w:rsid w:val="008F2C2F"/>
    <w:rsid w:val="008F5297"/>
    <w:rsid w:val="008F54AC"/>
    <w:rsid w:val="008F5A21"/>
    <w:rsid w:val="008F6779"/>
    <w:rsid w:val="00900BE5"/>
    <w:rsid w:val="00901615"/>
    <w:rsid w:val="00901F3A"/>
    <w:rsid w:val="00906300"/>
    <w:rsid w:val="0090744C"/>
    <w:rsid w:val="00911996"/>
    <w:rsid w:val="009132AC"/>
    <w:rsid w:val="00915F16"/>
    <w:rsid w:val="0092034D"/>
    <w:rsid w:val="0092191C"/>
    <w:rsid w:val="00923A49"/>
    <w:rsid w:val="00925B7C"/>
    <w:rsid w:val="009265C1"/>
    <w:rsid w:val="009272AC"/>
    <w:rsid w:val="00931283"/>
    <w:rsid w:val="00932C25"/>
    <w:rsid w:val="00936DD1"/>
    <w:rsid w:val="009406C1"/>
    <w:rsid w:val="00940766"/>
    <w:rsid w:val="00942413"/>
    <w:rsid w:val="00944762"/>
    <w:rsid w:val="00945B8A"/>
    <w:rsid w:val="00946C3B"/>
    <w:rsid w:val="009477B9"/>
    <w:rsid w:val="00951A3B"/>
    <w:rsid w:val="00951EAF"/>
    <w:rsid w:val="00952040"/>
    <w:rsid w:val="00957611"/>
    <w:rsid w:val="00963BFF"/>
    <w:rsid w:val="009640D6"/>
    <w:rsid w:val="00967AB9"/>
    <w:rsid w:val="00971C6A"/>
    <w:rsid w:val="00973670"/>
    <w:rsid w:val="00976BCC"/>
    <w:rsid w:val="00976FD9"/>
    <w:rsid w:val="00982441"/>
    <w:rsid w:val="00982AEB"/>
    <w:rsid w:val="0098458A"/>
    <w:rsid w:val="00986340"/>
    <w:rsid w:val="00986DAA"/>
    <w:rsid w:val="009874E5"/>
    <w:rsid w:val="0099237C"/>
    <w:rsid w:val="009930B1"/>
    <w:rsid w:val="00995556"/>
    <w:rsid w:val="009962F3"/>
    <w:rsid w:val="009A06D1"/>
    <w:rsid w:val="009A07C7"/>
    <w:rsid w:val="009A1EAF"/>
    <w:rsid w:val="009A4E86"/>
    <w:rsid w:val="009B2115"/>
    <w:rsid w:val="009C3DE8"/>
    <w:rsid w:val="009C609D"/>
    <w:rsid w:val="009C624D"/>
    <w:rsid w:val="009C6BCA"/>
    <w:rsid w:val="009C7466"/>
    <w:rsid w:val="009C7471"/>
    <w:rsid w:val="009C7CDB"/>
    <w:rsid w:val="009D023E"/>
    <w:rsid w:val="009D0365"/>
    <w:rsid w:val="009D3645"/>
    <w:rsid w:val="009D3F3A"/>
    <w:rsid w:val="009E7C87"/>
    <w:rsid w:val="009F34C7"/>
    <w:rsid w:val="009F76E7"/>
    <w:rsid w:val="00A04AC4"/>
    <w:rsid w:val="00A05C88"/>
    <w:rsid w:val="00A05C9D"/>
    <w:rsid w:val="00A06E71"/>
    <w:rsid w:val="00A10AEA"/>
    <w:rsid w:val="00A11139"/>
    <w:rsid w:val="00A11727"/>
    <w:rsid w:val="00A11A62"/>
    <w:rsid w:val="00A12AF5"/>
    <w:rsid w:val="00A141E4"/>
    <w:rsid w:val="00A17CA6"/>
    <w:rsid w:val="00A22BF1"/>
    <w:rsid w:val="00A242CA"/>
    <w:rsid w:val="00A25247"/>
    <w:rsid w:val="00A26322"/>
    <w:rsid w:val="00A31FDD"/>
    <w:rsid w:val="00A329BA"/>
    <w:rsid w:val="00A32A0E"/>
    <w:rsid w:val="00A3389F"/>
    <w:rsid w:val="00A425D1"/>
    <w:rsid w:val="00A42749"/>
    <w:rsid w:val="00A431DB"/>
    <w:rsid w:val="00A43339"/>
    <w:rsid w:val="00A43F76"/>
    <w:rsid w:val="00A4488F"/>
    <w:rsid w:val="00A46673"/>
    <w:rsid w:val="00A46B76"/>
    <w:rsid w:val="00A50B3A"/>
    <w:rsid w:val="00A52583"/>
    <w:rsid w:val="00A52EA1"/>
    <w:rsid w:val="00A5346A"/>
    <w:rsid w:val="00A556F4"/>
    <w:rsid w:val="00A612B8"/>
    <w:rsid w:val="00A70A4F"/>
    <w:rsid w:val="00A70F08"/>
    <w:rsid w:val="00A741B8"/>
    <w:rsid w:val="00A75ACD"/>
    <w:rsid w:val="00A828DA"/>
    <w:rsid w:val="00A84D97"/>
    <w:rsid w:val="00A85F03"/>
    <w:rsid w:val="00A91519"/>
    <w:rsid w:val="00A915E1"/>
    <w:rsid w:val="00A97CA6"/>
    <w:rsid w:val="00AA2CB0"/>
    <w:rsid w:val="00AB1B60"/>
    <w:rsid w:val="00AB1D0A"/>
    <w:rsid w:val="00AB2E52"/>
    <w:rsid w:val="00AB3EDF"/>
    <w:rsid w:val="00AB43F0"/>
    <w:rsid w:val="00AB5126"/>
    <w:rsid w:val="00AB5DCD"/>
    <w:rsid w:val="00AB65E8"/>
    <w:rsid w:val="00AB6A75"/>
    <w:rsid w:val="00AC041A"/>
    <w:rsid w:val="00AC4379"/>
    <w:rsid w:val="00AC47F9"/>
    <w:rsid w:val="00AC5670"/>
    <w:rsid w:val="00AC7C5E"/>
    <w:rsid w:val="00AC7CAC"/>
    <w:rsid w:val="00AD205E"/>
    <w:rsid w:val="00AD240E"/>
    <w:rsid w:val="00AD53C9"/>
    <w:rsid w:val="00AD78E2"/>
    <w:rsid w:val="00AE2419"/>
    <w:rsid w:val="00AE2EA7"/>
    <w:rsid w:val="00AE36A8"/>
    <w:rsid w:val="00AF1CDA"/>
    <w:rsid w:val="00AF34B4"/>
    <w:rsid w:val="00AF59B3"/>
    <w:rsid w:val="00B04D8D"/>
    <w:rsid w:val="00B1209D"/>
    <w:rsid w:val="00B156D0"/>
    <w:rsid w:val="00B174FA"/>
    <w:rsid w:val="00B21140"/>
    <w:rsid w:val="00B31459"/>
    <w:rsid w:val="00B376A0"/>
    <w:rsid w:val="00B37833"/>
    <w:rsid w:val="00B4004D"/>
    <w:rsid w:val="00B404C9"/>
    <w:rsid w:val="00B40F76"/>
    <w:rsid w:val="00B44232"/>
    <w:rsid w:val="00B50065"/>
    <w:rsid w:val="00B50198"/>
    <w:rsid w:val="00B50714"/>
    <w:rsid w:val="00B53620"/>
    <w:rsid w:val="00B54499"/>
    <w:rsid w:val="00B54D8E"/>
    <w:rsid w:val="00B561A7"/>
    <w:rsid w:val="00B57221"/>
    <w:rsid w:val="00B608F0"/>
    <w:rsid w:val="00B637DA"/>
    <w:rsid w:val="00B707DC"/>
    <w:rsid w:val="00B70C8D"/>
    <w:rsid w:val="00B72FEA"/>
    <w:rsid w:val="00B73684"/>
    <w:rsid w:val="00B739BD"/>
    <w:rsid w:val="00B75DA7"/>
    <w:rsid w:val="00B8179E"/>
    <w:rsid w:val="00B831C5"/>
    <w:rsid w:val="00B83603"/>
    <w:rsid w:val="00B83F35"/>
    <w:rsid w:val="00B850D1"/>
    <w:rsid w:val="00B90FA6"/>
    <w:rsid w:val="00B91BC2"/>
    <w:rsid w:val="00B91D20"/>
    <w:rsid w:val="00B9508A"/>
    <w:rsid w:val="00B95B6D"/>
    <w:rsid w:val="00B969EB"/>
    <w:rsid w:val="00B96F95"/>
    <w:rsid w:val="00B97973"/>
    <w:rsid w:val="00BA1235"/>
    <w:rsid w:val="00BA1F71"/>
    <w:rsid w:val="00BA3DDE"/>
    <w:rsid w:val="00BA447C"/>
    <w:rsid w:val="00BA4901"/>
    <w:rsid w:val="00BA62E4"/>
    <w:rsid w:val="00BA6601"/>
    <w:rsid w:val="00BB0087"/>
    <w:rsid w:val="00BB0787"/>
    <w:rsid w:val="00BB1B7D"/>
    <w:rsid w:val="00BB5DB5"/>
    <w:rsid w:val="00BC0E90"/>
    <w:rsid w:val="00BC11AE"/>
    <w:rsid w:val="00BC1E62"/>
    <w:rsid w:val="00BC2025"/>
    <w:rsid w:val="00BC24E8"/>
    <w:rsid w:val="00BC3929"/>
    <w:rsid w:val="00BC409F"/>
    <w:rsid w:val="00BC419E"/>
    <w:rsid w:val="00BC6036"/>
    <w:rsid w:val="00BC66DE"/>
    <w:rsid w:val="00BD33C1"/>
    <w:rsid w:val="00BD41F3"/>
    <w:rsid w:val="00BD6498"/>
    <w:rsid w:val="00BD67E3"/>
    <w:rsid w:val="00BE69A3"/>
    <w:rsid w:val="00BF12E5"/>
    <w:rsid w:val="00BF255D"/>
    <w:rsid w:val="00BF2F6A"/>
    <w:rsid w:val="00C00A14"/>
    <w:rsid w:val="00C01495"/>
    <w:rsid w:val="00C0402E"/>
    <w:rsid w:val="00C1045B"/>
    <w:rsid w:val="00C10A84"/>
    <w:rsid w:val="00C13ABA"/>
    <w:rsid w:val="00C14F74"/>
    <w:rsid w:val="00C15F75"/>
    <w:rsid w:val="00C228CC"/>
    <w:rsid w:val="00C22987"/>
    <w:rsid w:val="00C3079E"/>
    <w:rsid w:val="00C318C8"/>
    <w:rsid w:val="00C32E7D"/>
    <w:rsid w:val="00C42230"/>
    <w:rsid w:val="00C54517"/>
    <w:rsid w:val="00C548D7"/>
    <w:rsid w:val="00C57282"/>
    <w:rsid w:val="00C57FE4"/>
    <w:rsid w:val="00C606D8"/>
    <w:rsid w:val="00C6165B"/>
    <w:rsid w:val="00C6197B"/>
    <w:rsid w:val="00C662F4"/>
    <w:rsid w:val="00C75B85"/>
    <w:rsid w:val="00C77078"/>
    <w:rsid w:val="00C80432"/>
    <w:rsid w:val="00C922D8"/>
    <w:rsid w:val="00C92D4D"/>
    <w:rsid w:val="00C95403"/>
    <w:rsid w:val="00C96AA0"/>
    <w:rsid w:val="00C973E4"/>
    <w:rsid w:val="00CA0A12"/>
    <w:rsid w:val="00CA15D6"/>
    <w:rsid w:val="00CA1E28"/>
    <w:rsid w:val="00CA7FF7"/>
    <w:rsid w:val="00CB5048"/>
    <w:rsid w:val="00CB7154"/>
    <w:rsid w:val="00CB7531"/>
    <w:rsid w:val="00CC0F7E"/>
    <w:rsid w:val="00CC32A5"/>
    <w:rsid w:val="00CC41FD"/>
    <w:rsid w:val="00CC7558"/>
    <w:rsid w:val="00CC7C79"/>
    <w:rsid w:val="00CD1DB6"/>
    <w:rsid w:val="00CD2B8C"/>
    <w:rsid w:val="00CD3803"/>
    <w:rsid w:val="00CD64BD"/>
    <w:rsid w:val="00CE3CE8"/>
    <w:rsid w:val="00CE5420"/>
    <w:rsid w:val="00CE7D28"/>
    <w:rsid w:val="00CF3BD7"/>
    <w:rsid w:val="00CF57E9"/>
    <w:rsid w:val="00D001BE"/>
    <w:rsid w:val="00D00434"/>
    <w:rsid w:val="00D00A01"/>
    <w:rsid w:val="00D0103D"/>
    <w:rsid w:val="00D0218E"/>
    <w:rsid w:val="00D03BBD"/>
    <w:rsid w:val="00D054A1"/>
    <w:rsid w:val="00D05A94"/>
    <w:rsid w:val="00D07BEE"/>
    <w:rsid w:val="00D07D55"/>
    <w:rsid w:val="00D1358B"/>
    <w:rsid w:val="00D13C68"/>
    <w:rsid w:val="00D21E5C"/>
    <w:rsid w:val="00D229FD"/>
    <w:rsid w:val="00D22AA5"/>
    <w:rsid w:val="00D2431C"/>
    <w:rsid w:val="00D34D68"/>
    <w:rsid w:val="00D36DA6"/>
    <w:rsid w:val="00D4143E"/>
    <w:rsid w:val="00D4385B"/>
    <w:rsid w:val="00D43ADE"/>
    <w:rsid w:val="00D4487E"/>
    <w:rsid w:val="00D51A44"/>
    <w:rsid w:val="00D53E8F"/>
    <w:rsid w:val="00D56CCB"/>
    <w:rsid w:val="00D56ED9"/>
    <w:rsid w:val="00D6099D"/>
    <w:rsid w:val="00D612B6"/>
    <w:rsid w:val="00D66D32"/>
    <w:rsid w:val="00D670B1"/>
    <w:rsid w:val="00D70683"/>
    <w:rsid w:val="00D72E92"/>
    <w:rsid w:val="00D73194"/>
    <w:rsid w:val="00D7558C"/>
    <w:rsid w:val="00D75F4F"/>
    <w:rsid w:val="00D76DC2"/>
    <w:rsid w:val="00D80B07"/>
    <w:rsid w:val="00D83B0A"/>
    <w:rsid w:val="00D84D69"/>
    <w:rsid w:val="00D907CC"/>
    <w:rsid w:val="00D94140"/>
    <w:rsid w:val="00DA1627"/>
    <w:rsid w:val="00DA430D"/>
    <w:rsid w:val="00DA4E3A"/>
    <w:rsid w:val="00DA6E94"/>
    <w:rsid w:val="00DA72C0"/>
    <w:rsid w:val="00DB00EB"/>
    <w:rsid w:val="00DB0416"/>
    <w:rsid w:val="00DB4143"/>
    <w:rsid w:val="00DC0A3C"/>
    <w:rsid w:val="00DC13F5"/>
    <w:rsid w:val="00DC2128"/>
    <w:rsid w:val="00DC2A74"/>
    <w:rsid w:val="00DC3B44"/>
    <w:rsid w:val="00DC41C2"/>
    <w:rsid w:val="00DC58C9"/>
    <w:rsid w:val="00DC6834"/>
    <w:rsid w:val="00DE3874"/>
    <w:rsid w:val="00DE4ADF"/>
    <w:rsid w:val="00DE5161"/>
    <w:rsid w:val="00DE556E"/>
    <w:rsid w:val="00DE731E"/>
    <w:rsid w:val="00DF0E2C"/>
    <w:rsid w:val="00DF189A"/>
    <w:rsid w:val="00DF48EF"/>
    <w:rsid w:val="00DF4F32"/>
    <w:rsid w:val="00DF7B06"/>
    <w:rsid w:val="00E05339"/>
    <w:rsid w:val="00E0554B"/>
    <w:rsid w:val="00E12303"/>
    <w:rsid w:val="00E17903"/>
    <w:rsid w:val="00E21C0E"/>
    <w:rsid w:val="00E22374"/>
    <w:rsid w:val="00E22B9F"/>
    <w:rsid w:val="00E23ACE"/>
    <w:rsid w:val="00E27BBF"/>
    <w:rsid w:val="00E3042E"/>
    <w:rsid w:val="00E34D95"/>
    <w:rsid w:val="00E375C2"/>
    <w:rsid w:val="00E4018A"/>
    <w:rsid w:val="00E40198"/>
    <w:rsid w:val="00E41E57"/>
    <w:rsid w:val="00E44765"/>
    <w:rsid w:val="00E450B0"/>
    <w:rsid w:val="00E47910"/>
    <w:rsid w:val="00E51C32"/>
    <w:rsid w:val="00E51CFA"/>
    <w:rsid w:val="00E51DBA"/>
    <w:rsid w:val="00E546DC"/>
    <w:rsid w:val="00E574C2"/>
    <w:rsid w:val="00E633E5"/>
    <w:rsid w:val="00E63DB8"/>
    <w:rsid w:val="00E64812"/>
    <w:rsid w:val="00E6574B"/>
    <w:rsid w:val="00E67728"/>
    <w:rsid w:val="00E71187"/>
    <w:rsid w:val="00E74214"/>
    <w:rsid w:val="00E80AA7"/>
    <w:rsid w:val="00E84441"/>
    <w:rsid w:val="00E851D0"/>
    <w:rsid w:val="00E86348"/>
    <w:rsid w:val="00E9205F"/>
    <w:rsid w:val="00E92247"/>
    <w:rsid w:val="00E954D6"/>
    <w:rsid w:val="00EA18B1"/>
    <w:rsid w:val="00EA35EE"/>
    <w:rsid w:val="00EA5D7F"/>
    <w:rsid w:val="00EA7A79"/>
    <w:rsid w:val="00EB363F"/>
    <w:rsid w:val="00EB6BA4"/>
    <w:rsid w:val="00EC0874"/>
    <w:rsid w:val="00EC0F2D"/>
    <w:rsid w:val="00EC0FA5"/>
    <w:rsid w:val="00EC23D2"/>
    <w:rsid w:val="00EC4454"/>
    <w:rsid w:val="00EC44A4"/>
    <w:rsid w:val="00EC781D"/>
    <w:rsid w:val="00EC7D64"/>
    <w:rsid w:val="00ED176B"/>
    <w:rsid w:val="00ED1D40"/>
    <w:rsid w:val="00ED396C"/>
    <w:rsid w:val="00ED41A0"/>
    <w:rsid w:val="00ED55ED"/>
    <w:rsid w:val="00ED5D54"/>
    <w:rsid w:val="00ED62B7"/>
    <w:rsid w:val="00EE05F0"/>
    <w:rsid w:val="00EE0D7B"/>
    <w:rsid w:val="00EF0732"/>
    <w:rsid w:val="00EF0B12"/>
    <w:rsid w:val="00EF0C83"/>
    <w:rsid w:val="00EF2561"/>
    <w:rsid w:val="00EF415C"/>
    <w:rsid w:val="00EF46C5"/>
    <w:rsid w:val="00EF4D65"/>
    <w:rsid w:val="00EF4EE5"/>
    <w:rsid w:val="00EF50FE"/>
    <w:rsid w:val="00EF5BA8"/>
    <w:rsid w:val="00EF6229"/>
    <w:rsid w:val="00F02366"/>
    <w:rsid w:val="00F028CD"/>
    <w:rsid w:val="00F0527D"/>
    <w:rsid w:val="00F10551"/>
    <w:rsid w:val="00F15806"/>
    <w:rsid w:val="00F158BF"/>
    <w:rsid w:val="00F16A0B"/>
    <w:rsid w:val="00F20B09"/>
    <w:rsid w:val="00F21092"/>
    <w:rsid w:val="00F356E0"/>
    <w:rsid w:val="00F40649"/>
    <w:rsid w:val="00F407BB"/>
    <w:rsid w:val="00F43C5B"/>
    <w:rsid w:val="00F44D0C"/>
    <w:rsid w:val="00F46C34"/>
    <w:rsid w:val="00F5217A"/>
    <w:rsid w:val="00F543EF"/>
    <w:rsid w:val="00F553E3"/>
    <w:rsid w:val="00F5693D"/>
    <w:rsid w:val="00F57C94"/>
    <w:rsid w:val="00F608B2"/>
    <w:rsid w:val="00F6102F"/>
    <w:rsid w:val="00F61A68"/>
    <w:rsid w:val="00F67BEF"/>
    <w:rsid w:val="00F70C4E"/>
    <w:rsid w:val="00F71667"/>
    <w:rsid w:val="00F755FA"/>
    <w:rsid w:val="00F77686"/>
    <w:rsid w:val="00F81554"/>
    <w:rsid w:val="00F81D2B"/>
    <w:rsid w:val="00F83706"/>
    <w:rsid w:val="00F85C8D"/>
    <w:rsid w:val="00F91026"/>
    <w:rsid w:val="00F91703"/>
    <w:rsid w:val="00F927DB"/>
    <w:rsid w:val="00F94038"/>
    <w:rsid w:val="00F97632"/>
    <w:rsid w:val="00FA117E"/>
    <w:rsid w:val="00FA1697"/>
    <w:rsid w:val="00FA71EA"/>
    <w:rsid w:val="00FA7C33"/>
    <w:rsid w:val="00FB0569"/>
    <w:rsid w:val="00FB2A8F"/>
    <w:rsid w:val="00FB3B48"/>
    <w:rsid w:val="00FC0F37"/>
    <w:rsid w:val="00FC3ED2"/>
    <w:rsid w:val="00FC4A17"/>
    <w:rsid w:val="00FC692B"/>
    <w:rsid w:val="00FC74FF"/>
    <w:rsid w:val="00FD0C50"/>
    <w:rsid w:val="00FD2E9E"/>
    <w:rsid w:val="00FD404D"/>
    <w:rsid w:val="00FD5971"/>
    <w:rsid w:val="00FD67D7"/>
    <w:rsid w:val="00FE1E4A"/>
    <w:rsid w:val="00FE2F05"/>
    <w:rsid w:val="00FE4271"/>
    <w:rsid w:val="00FE476E"/>
    <w:rsid w:val="00FF1E60"/>
    <w:rsid w:val="00FF345C"/>
    <w:rsid w:val="00FF4A9C"/>
    <w:rsid w:val="00FF565D"/>
    <w:rsid w:val="00FF6508"/>
    <w:rsid w:val="00FF7458"/>
    <w:rsid w:val="0238A853"/>
    <w:rsid w:val="030416AA"/>
    <w:rsid w:val="030573C6"/>
    <w:rsid w:val="04C60296"/>
    <w:rsid w:val="06C03B3F"/>
    <w:rsid w:val="08865983"/>
    <w:rsid w:val="0AA26EE4"/>
    <w:rsid w:val="0B624A72"/>
    <w:rsid w:val="0CC8F51F"/>
    <w:rsid w:val="0DCC2ABF"/>
    <w:rsid w:val="0EE88863"/>
    <w:rsid w:val="0F0446B1"/>
    <w:rsid w:val="0F216999"/>
    <w:rsid w:val="0F662E40"/>
    <w:rsid w:val="11C3EB44"/>
    <w:rsid w:val="120F4E0F"/>
    <w:rsid w:val="1288D585"/>
    <w:rsid w:val="13070C16"/>
    <w:rsid w:val="159D4223"/>
    <w:rsid w:val="15AF94F6"/>
    <w:rsid w:val="169FA570"/>
    <w:rsid w:val="191A714C"/>
    <w:rsid w:val="194A1AEA"/>
    <w:rsid w:val="19F9879B"/>
    <w:rsid w:val="1CE0768D"/>
    <w:rsid w:val="1CFCD3D2"/>
    <w:rsid w:val="1F491E2C"/>
    <w:rsid w:val="213553CA"/>
    <w:rsid w:val="23893004"/>
    <w:rsid w:val="23FABFCE"/>
    <w:rsid w:val="24546D1F"/>
    <w:rsid w:val="24794B45"/>
    <w:rsid w:val="267141B9"/>
    <w:rsid w:val="277E4874"/>
    <w:rsid w:val="297053D0"/>
    <w:rsid w:val="2A51AD53"/>
    <w:rsid w:val="2D518C35"/>
    <w:rsid w:val="2DC027CF"/>
    <w:rsid w:val="2DDA3A7D"/>
    <w:rsid w:val="3003097F"/>
    <w:rsid w:val="30DBF418"/>
    <w:rsid w:val="315FD103"/>
    <w:rsid w:val="31EB582A"/>
    <w:rsid w:val="3235C7B2"/>
    <w:rsid w:val="33A3B484"/>
    <w:rsid w:val="3514EE06"/>
    <w:rsid w:val="36CF4F2C"/>
    <w:rsid w:val="38200EB6"/>
    <w:rsid w:val="383431AF"/>
    <w:rsid w:val="3863F31B"/>
    <w:rsid w:val="39ED4C39"/>
    <w:rsid w:val="39FFC052"/>
    <w:rsid w:val="3B8DC875"/>
    <w:rsid w:val="3D1CFC1E"/>
    <w:rsid w:val="3D8667A6"/>
    <w:rsid w:val="3EBEAB9C"/>
    <w:rsid w:val="3ED241B5"/>
    <w:rsid w:val="412D5A3B"/>
    <w:rsid w:val="41B1229E"/>
    <w:rsid w:val="41D0BA1A"/>
    <w:rsid w:val="43090E5A"/>
    <w:rsid w:val="432EFB79"/>
    <w:rsid w:val="44C3F67F"/>
    <w:rsid w:val="44CB86A0"/>
    <w:rsid w:val="452628F3"/>
    <w:rsid w:val="475A5F2E"/>
    <w:rsid w:val="48F40E4C"/>
    <w:rsid w:val="495CD0D7"/>
    <w:rsid w:val="496F83DA"/>
    <w:rsid w:val="4A2A1FAF"/>
    <w:rsid w:val="4C30CCD7"/>
    <w:rsid w:val="4D82E35B"/>
    <w:rsid w:val="4E0EEFA9"/>
    <w:rsid w:val="4E997DC2"/>
    <w:rsid w:val="4E9FB288"/>
    <w:rsid w:val="4F24028F"/>
    <w:rsid w:val="4FAAA7B0"/>
    <w:rsid w:val="50966D2D"/>
    <w:rsid w:val="51727663"/>
    <w:rsid w:val="5200C3FC"/>
    <w:rsid w:val="529FE8C0"/>
    <w:rsid w:val="540E25BC"/>
    <w:rsid w:val="553DD2D8"/>
    <w:rsid w:val="55437972"/>
    <w:rsid w:val="55685798"/>
    <w:rsid w:val="5601A2F1"/>
    <w:rsid w:val="57AB3948"/>
    <w:rsid w:val="5826D6E0"/>
    <w:rsid w:val="58BBBC9A"/>
    <w:rsid w:val="5A5B6FFE"/>
    <w:rsid w:val="5B26807D"/>
    <w:rsid w:val="5B431568"/>
    <w:rsid w:val="5BCAFC64"/>
    <w:rsid w:val="5F513B75"/>
    <w:rsid w:val="6029C969"/>
    <w:rsid w:val="605A8322"/>
    <w:rsid w:val="610E8B30"/>
    <w:rsid w:val="6292138F"/>
    <w:rsid w:val="6746A801"/>
    <w:rsid w:val="68AEA1A9"/>
    <w:rsid w:val="6A082E96"/>
    <w:rsid w:val="6A791220"/>
    <w:rsid w:val="6AD52198"/>
    <w:rsid w:val="6C373C95"/>
    <w:rsid w:val="6E1C6CC4"/>
    <w:rsid w:val="72807BCA"/>
    <w:rsid w:val="73849857"/>
    <w:rsid w:val="7408C25E"/>
    <w:rsid w:val="76C323D3"/>
    <w:rsid w:val="76D7C74D"/>
    <w:rsid w:val="77A63DE2"/>
    <w:rsid w:val="78106555"/>
    <w:rsid w:val="786FD09F"/>
    <w:rsid w:val="797CC429"/>
    <w:rsid w:val="7B60F37A"/>
    <w:rsid w:val="7C25FC4F"/>
    <w:rsid w:val="7EC05A92"/>
    <w:rsid w:val="7ED98BB2"/>
    <w:rsid w:val="7EEFF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B619B"/>
  <w15:chartTrackingRefBased/>
  <w15:docId w15:val="{C7DE574A-8E2B-47D7-8474-16480B0D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footer" w:uiPriority="99"/>
    <w:lsdException w:name="caption" w:semiHidden="1" w:unhideWhenUsed="1" w:qFormat="1"/>
    <w:lsdException w:name="annotation reference"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D2B8C"/>
    <w:pPr>
      <w:spacing w:line="320" w:lineRule="exact"/>
      <w:jc w:val="both"/>
    </w:pPr>
    <w:rPr>
      <w:rFonts w:ascii="Arial" w:hAnsi="Arial"/>
      <w:sz w:val="22"/>
      <w:szCs w:val="24"/>
    </w:rPr>
  </w:style>
  <w:style w:type="paragraph" w:styleId="Nagwek1">
    <w:name w:val="heading 1"/>
    <w:aliases w:val="Level 1,rozdział"/>
    <w:basedOn w:val="Normalny"/>
    <w:next w:val="Normalny"/>
    <w:qFormat/>
    <w:rsid w:val="00CD2B8C"/>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qFormat/>
    <w:rsid w:val="00CD2B8C"/>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CD2B8C"/>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CD2B8C"/>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CD2B8C"/>
    <w:pPr>
      <w:numPr>
        <w:ilvl w:val="4"/>
        <w:numId w:val="1"/>
      </w:numPr>
      <w:spacing w:before="240" w:after="60"/>
      <w:outlineLvl w:val="4"/>
    </w:pPr>
    <w:rPr>
      <w:b/>
      <w:bCs/>
      <w:i/>
      <w:iCs/>
      <w:sz w:val="26"/>
      <w:szCs w:val="26"/>
    </w:rPr>
  </w:style>
  <w:style w:type="paragraph" w:styleId="Nagwek6">
    <w:name w:val="heading 6"/>
    <w:basedOn w:val="Normalny"/>
    <w:next w:val="Normalny"/>
    <w:qFormat/>
    <w:rsid w:val="00CD2B8C"/>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CD2B8C"/>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CD2B8C"/>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CD2B8C"/>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LOAN"/>
    <w:basedOn w:val="Normalny"/>
    <w:rsid w:val="00CD2B8C"/>
    <w:pPr>
      <w:spacing w:line="240" w:lineRule="auto"/>
      <w:jc w:val="left"/>
    </w:pPr>
    <w:rPr>
      <w:rFonts w:ascii="Times New Roman" w:hAnsi="Times New Roman"/>
      <w:color w:val="000000"/>
      <w:sz w:val="24"/>
      <w:szCs w:val="20"/>
      <w:lang w:val="cs-CZ"/>
    </w:rPr>
  </w:style>
  <w:style w:type="paragraph" w:styleId="Tekstpodstawowywcity2">
    <w:name w:val="Body Text Indent 2"/>
    <w:basedOn w:val="Normalny"/>
    <w:rsid w:val="00CD2B8C"/>
    <w:pPr>
      <w:widowControl w:val="0"/>
      <w:spacing w:line="240" w:lineRule="auto"/>
      <w:ind w:left="284" w:hanging="284"/>
    </w:pPr>
    <w:rPr>
      <w:rFonts w:ascii="Times New Roman" w:hAnsi="Times New Roman"/>
      <w:b/>
      <w:snapToGrid w:val="0"/>
      <w:sz w:val="24"/>
      <w:szCs w:val="20"/>
    </w:rPr>
  </w:style>
  <w:style w:type="paragraph" w:styleId="Tekstpodstawowywcity3">
    <w:name w:val="Body Text Indent 3"/>
    <w:basedOn w:val="Normalny"/>
    <w:rsid w:val="00CD2B8C"/>
    <w:pPr>
      <w:spacing w:line="120" w:lineRule="atLeast"/>
      <w:ind w:firstLine="708"/>
    </w:pPr>
    <w:rPr>
      <w:rFonts w:ascii="Times New Roman" w:hAnsi="Times New Roman"/>
      <w:b/>
      <w:color w:val="000000"/>
      <w:sz w:val="24"/>
      <w:szCs w:val="20"/>
    </w:rPr>
  </w:style>
  <w:style w:type="paragraph" w:customStyle="1" w:styleId="xl30">
    <w:name w:val="xl30"/>
    <w:basedOn w:val="Normalny"/>
    <w:rsid w:val="00CD2B8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rsid w:val="00CD2B8C"/>
    <w:pPr>
      <w:spacing w:after="120"/>
    </w:pPr>
    <w:rPr>
      <w:sz w:val="16"/>
      <w:szCs w:val="16"/>
    </w:rPr>
  </w:style>
  <w:style w:type="paragraph" w:styleId="Tekstblokowy">
    <w:name w:val="Block Text"/>
    <w:basedOn w:val="Normalny"/>
    <w:rsid w:val="00CD2B8C"/>
    <w:pPr>
      <w:spacing w:before="120" w:line="240" w:lineRule="auto"/>
      <w:ind w:left="851" w:right="850"/>
      <w:jc w:val="center"/>
    </w:pPr>
    <w:rPr>
      <w:rFonts w:ascii="Times New Roman" w:hAnsi="Times New Roman"/>
      <w:szCs w:val="20"/>
      <w:u w:val="single"/>
    </w:rPr>
  </w:style>
  <w:style w:type="paragraph" w:styleId="Zwykytekst">
    <w:name w:val="Plain Text"/>
    <w:basedOn w:val="Normalny"/>
    <w:rsid w:val="00CD2B8C"/>
    <w:pPr>
      <w:spacing w:line="240" w:lineRule="auto"/>
      <w:jc w:val="left"/>
    </w:pPr>
    <w:rPr>
      <w:rFonts w:ascii="Courier New" w:hAnsi="Courier New"/>
      <w:sz w:val="20"/>
      <w:szCs w:val="20"/>
    </w:rPr>
  </w:style>
  <w:style w:type="paragraph" w:styleId="Tekstpodstawowy2">
    <w:name w:val="Body Text 2"/>
    <w:basedOn w:val="Normalny"/>
    <w:rsid w:val="00E84441"/>
    <w:pPr>
      <w:spacing w:after="120" w:line="480" w:lineRule="auto"/>
    </w:pPr>
  </w:style>
  <w:style w:type="paragraph" w:styleId="Tekstdymka">
    <w:name w:val="Balloon Text"/>
    <w:basedOn w:val="Normalny"/>
    <w:semiHidden/>
    <w:rsid w:val="004F114A"/>
    <w:rPr>
      <w:rFonts w:ascii="Tahoma" w:hAnsi="Tahoma" w:cs="Tahoma"/>
      <w:sz w:val="16"/>
      <w:szCs w:val="16"/>
    </w:rPr>
  </w:style>
  <w:style w:type="paragraph" w:customStyle="1" w:styleId="Tytul">
    <w:name w:val="Tytul"/>
    <w:basedOn w:val="Normalny"/>
    <w:rsid w:val="00D84D69"/>
    <w:pPr>
      <w:widowControl w:val="0"/>
      <w:pBdr>
        <w:bottom w:val="single" w:sz="36" w:space="8" w:color="C0C0C0"/>
      </w:pBdr>
      <w:spacing w:before="960" w:after="480" w:line="360" w:lineRule="exact"/>
      <w:ind w:right="57"/>
      <w:jc w:val="left"/>
    </w:pPr>
    <w:rPr>
      <w:b/>
      <w:caps/>
      <w:sz w:val="28"/>
      <w:szCs w:val="20"/>
    </w:rPr>
  </w:style>
  <w:style w:type="paragraph" w:customStyle="1" w:styleId="Umowa6">
    <w:name w:val="Umowa6"/>
    <w:basedOn w:val="Normalny"/>
    <w:rsid w:val="00D84D69"/>
    <w:pPr>
      <w:widowControl w:val="0"/>
      <w:spacing w:line="270" w:lineRule="exact"/>
      <w:ind w:right="57" w:firstLine="284"/>
    </w:pPr>
    <w:rPr>
      <w:sz w:val="20"/>
      <w:szCs w:val="20"/>
    </w:rPr>
  </w:style>
  <w:style w:type="paragraph" w:styleId="Stopka">
    <w:name w:val="footer"/>
    <w:basedOn w:val="Normalny"/>
    <w:link w:val="StopkaZnak"/>
    <w:uiPriority w:val="99"/>
    <w:rsid w:val="00121D10"/>
    <w:pPr>
      <w:tabs>
        <w:tab w:val="center" w:pos="4536"/>
        <w:tab w:val="right" w:pos="9072"/>
      </w:tabs>
    </w:pPr>
  </w:style>
  <w:style w:type="character" w:styleId="Numerstrony">
    <w:name w:val="page number"/>
    <w:basedOn w:val="Domylnaczcionkaakapitu"/>
    <w:rsid w:val="00121D10"/>
  </w:style>
  <w:style w:type="paragraph" w:styleId="Nagwek">
    <w:name w:val="header"/>
    <w:basedOn w:val="Normalny"/>
    <w:link w:val="NagwekZnak"/>
    <w:rsid w:val="00121D10"/>
    <w:pPr>
      <w:tabs>
        <w:tab w:val="center" w:pos="4536"/>
        <w:tab w:val="right" w:pos="9072"/>
      </w:tabs>
    </w:pPr>
  </w:style>
  <w:style w:type="character" w:styleId="Odwoaniedokomentarza">
    <w:name w:val="annotation reference"/>
    <w:qFormat/>
    <w:rsid w:val="00BA4901"/>
    <w:rPr>
      <w:sz w:val="16"/>
      <w:szCs w:val="16"/>
    </w:rPr>
  </w:style>
  <w:style w:type="paragraph" w:styleId="Tekstkomentarza">
    <w:name w:val="annotation text"/>
    <w:basedOn w:val="Normalny"/>
    <w:link w:val="TekstkomentarzaZnak"/>
    <w:qFormat/>
    <w:rsid w:val="00BA4901"/>
    <w:rPr>
      <w:sz w:val="20"/>
      <w:szCs w:val="20"/>
      <w:lang w:val="x-none" w:eastAsia="x-none"/>
    </w:rPr>
  </w:style>
  <w:style w:type="character" w:customStyle="1" w:styleId="TekstkomentarzaZnak">
    <w:name w:val="Tekst komentarza Znak"/>
    <w:link w:val="Tekstkomentarza"/>
    <w:qFormat/>
    <w:rsid w:val="00BA4901"/>
    <w:rPr>
      <w:rFonts w:ascii="Arial" w:hAnsi="Arial"/>
    </w:rPr>
  </w:style>
  <w:style w:type="paragraph" w:styleId="Tematkomentarza">
    <w:name w:val="annotation subject"/>
    <w:basedOn w:val="Tekstkomentarza"/>
    <w:next w:val="Tekstkomentarza"/>
    <w:link w:val="TematkomentarzaZnak"/>
    <w:rsid w:val="00BA4901"/>
    <w:rPr>
      <w:b/>
      <w:bCs/>
    </w:rPr>
  </w:style>
  <w:style w:type="character" w:customStyle="1" w:styleId="TematkomentarzaZnak">
    <w:name w:val="Temat komentarza Znak"/>
    <w:link w:val="Tematkomentarza"/>
    <w:rsid w:val="00BA4901"/>
    <w:rPr>
      <w:rFonts w:ascii="Arial" w:hAnsi="Arial"/>
      <w:b/>
      <w:bCs/>
    </w:rPr>
  </w:style>
  <w:style w:type="paragraph" w:customStyle="1" w:styleId="tytul0">
    <w:name w:val="tytul"/>
    <w:basedOn w:val="Normalny"/>
    <w:next w:val="Normalny"/>
    <w:semiHidden/>
    <w:rsid w:val="00284125"/>
    <w:pPr>
      <w:spacing w:line="400" w:lineRule="exact"/>
      <w:jc w:val="center"/>
    </w:pPr>
    <w:rPr>
      <w:sz w:val="32"/>
      <w:szCs w:val="20"/>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lp1,numbered,リスト段落1,列出段落,列出段落1"/>
    <w:basedOn w:val="Normalny"/>
    <w:link w:val="AkapitzlistZnak"/>
    <w:uiPriority w:val="34"/>
    <w:qFormat/>
    <w:rsid w:val="00727AEF"/>
    <w:pPr>
      <w:spacing w:line="240" w:lineRule="auto"/>
      <w:ind w:left="720"/>
      <w:contextualSpacing/>
      <w:jc w:val="left"/>
    </w:pPr>
    <w:rPr>
      <w:rFonts w:ascii="Times New Roman" w:hAnsi="Times New Roman"/>
      <w:sz w:val="20"/>
      <w:szCs w:val="20"/>
    </w:rPr>
  </w:style>
  <w:style w:type="character" w:customStyle="1" w:styleId="StopkaZnak">
    <w:name w:val="Stopka Znak"/>
    <w:link w:val="Stopka"/>
    <w:uiPriority w:val="99"/>
    <w:rsid w:val="00E34D95"/>
    <w:rPr>
      <w:rFonts w:ascii="Arial" w:hAnsi="Arial"/>
      <w:sz w:val="22"/>
      <w:szCs w:val="24"/>
    </w:rPr>
  </w:style>
  <w:style w:type="character" w:styleId="Hipercze">
    <w:name w:val="Hyperlink"/>
    <w:uiPriority w:val="99"/>
    <w:rsid w:val="00767DCF"/>
    <w:rPr>
      <w:color w:val="0000FF"/>
      <w:u w:val="single"/>
    </w:rPr>
  </w:style>
  <w:style w:type="paragraph" w:customStyle="1" w:styleId="BodyText21">
    <w:name w:val="Body Text 21"/>
    <w:basedOn w:val="Normalny"/>
    <w:rsid w:val="00F16A0B"/>
    <w:pPr>
      <w:widowControl w:val="0"/>
      <w:overflowPunct w:val="0"/>
      <w:autoSpaceDE w:val="0"/>
      <w:autoSpaceDN w:val="0"/>
      <w:adjustRightInd w:val="0"/>
      <w:spacing w:line="240" w:lineRule="auto"/>
      <w:textAlignment w:val="baseline"/>
    </w:pPr>
    <w:rPr>
      <w:szCs w:val="20"/>
    </w:rPr>
  </w:style>
  <w:style w:type="character" w:customStyle="1" w:styleId="Teksttreci">
    <w:name w:val="Tekst treści_"/>
    <w:basedOn w:val="Domylnaczcionkaakapitu"/>
    <w:link w:val="Teksttreci0"/>
    <w:locked/>
    <w:rsid w:val="00AB65E8"/>
    <w:rPr>
      <w:rFonts w:ascii="Arial" w:hAnsi="Arial" w:cs="Arial"/>
      <w:shd w:val="clear" w:color="auto" w:fill="FFFFFF"/>
    </w:rPr>
  </w:style>
  <w:style w:type="paragraph" w:customStyle="1" w:styleId="Teksttreci0">
    <w:name w:val="Tekst treści"/>
    <w:basedOn w:val="Normalny"/>
    <w:link w:val="Teksttreci"/>
    <w:rsid w:val="00AB65E8"/>
    <w:pPr>
      <w:shd w:val="clear" w:color="auto" w:fill="FFFFFF"/>
      <w:spacing w:line="360" w:lineRule="auto"/>
    </w:pPr>
    <w:rPr>
      <w:rFonts w:cs="Arial"/>
      <w:sz w:val="20"/>
      <w:szCs w:val="20"/>
    </w:r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4F62C2"/>
  </w:style>
  <w:style w:type="character" w:customStyle="1" w:styleId="NagwekZnak">
    <w:name w:val="Nagłówek Znak"/>
    <w:basedOn w:val="Domylnaczcionkaakapitu"/>
    <w:link w:val="Nagwek"/>
    <w:rsid w:val="00E74214"/>
    <w:rPr>
      <w:rFonts w:ascii="Arial" w:hAnsi="Arial"/>
      <w:sz w:val="22"/>
      <w:szCs w:val="24"/>
    </w:rPr>
  </w:style>
  <w:style w:type="paragraph" w:customStyle="1" w:styleId="H2">
    <w:name w:val="H2"/>
    <w:basedOn w:val="Normalny"/>
    <w:next w:val="Normalny"/>
    <w:locked/>
    <w:rsid w:val="00835862"/>
    <w:pPr>
      <w:tabs>
        <w:tab w:val="num" w:pos="567"/>
      </w:tabs>
      <w:suppressAutoHyphens/>
      <w:spacing w:before="120" w:after="120" w:line="288" w:lineRule="auto"/>
      <w:ind w:left="567" w:hanging="567"/>
      <w:outlineLvl w:val="1"/>
    </w:pPr>
    <w:rPr>
      <w:rFonts w:ascii="Calibri" w:hAnsi="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a@pgnig.p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efaktura@pgnig.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aruszenieprawa@orlen.pl" TargetMode="External"/><Relationship Id="rId22"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A179A-20B7-4B87-8DE2-2AFDBF10261B}">
  <ds:schemaRefs>
    <ds:schemaRef ds:uri="http://schemas.microsoft.com/office/2006/metadata/longProperties"/>
  </ds:schemaRefs>
</ds:datastoreItem>
</file>

<file path=customXml/itemProps2.xml><?xml version="1.0" encoding="utf-8"?>
<ds:datastoreItem xmlns:ds="http://schemas.openxmlformats.org/officeDocument/2006/customXml" ds:itemID="{4B89DCBC-D25F-4259-B87A-DA0D28266EEB}">
  <ds:schemaRefs>
    <ds:schemaRef ds:uri="http://schemas.microsoft.com/sharepoint/v3/contenttype/forms"/>
  </ds:schemaRefs>
</ds:datastoreItem>
</file>

<file path=customXml/itemProps3.xml><?xml version="1.0" encoding="utf-8"?>
<ds:datastoreItem xmlns:ds="http://schemas.openxmlformats.org/officeDocument/2006/customXml" ds:itemID="{7E933F27-1784-4ADA-999A-9336966DF28E}">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366bcbea-f306-49df-9fee-420df3f21ab2"/>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1FB0D8F-88CF-4ADE-9174-039A84097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4E10FD1-7B0E-4A2D-8F26-1126349BC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9556</Words>
  <Characters>61648</Characters>
  <Application>Microsoft Office Word</Application>
  <DocSecurity>0</DocSecurity>
  <Lines>513</Lines>
  <Paragraphs>142</Paragraphs>
  <ScaleCrop>false</ScaleCrop>
  <HeadingPairs>
    <vt:vector size="2" baseType="variant">
      <vt:variant>
        <vt:lpstr>Tytuł</vt:lpstr>
      </vt:variant>
      <vt:variant>
        <vt:i4>1</vt:i4>
      </vt:variant>
    </vt:vector>
  </HeadingPairs>
  <TitlesOfParts>
    <vt:vector size="1" baseType="lpstr">
      <vt:lpstr>ZAŁĄCZNIK NR 2 DO SIWZ</vt:lpstr>
    </vt:vector>
  </TitlesOfParts>
  <Company>HP</Company>
  <LinksUpToDate>false</LinksUpToDate>
  <CharactersWithSpaces>71062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creator>msalagacka</dc:creator>
  <cp:lastModifiedBy>Bulik Paulina</cp:lastModifiedBy>
  <cp:revision>2</cp:revision>
  <cp:lastPrinted>2026-01-23T06:32:00Z</cp:lastPrinted>
  <dcterms:created xsi:type="dcterms:W3CDTF">2026-01-23T08:52:00Z</dcterms:created>
  <dcterms:modified xsi:type="dcterms:W3CDTF">2026-01-23T08:52:00Z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y fmtid="{D5CDD505-2E9C-101B-9397-08002B2CF9AE}" pid="3" name="display_urn:schemas-microsoft-com:office:office#Author">
    <vt:lpwstr>Baran Przemysław [Sanok]</vt:lpwstr>
  </property>
  <property fmtid="{D5CDD505-2E9C-101B-9397-08002B2CF9AE}" pid="4" name="display_urn:schemas-microsoft-com:office:office#Editor">
    <vt:lpwstr>Baran Przemysław [Sanok]</vt:lpwstr>
  </property>
</Properties>
</file>